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rFonts w:hint="eastAsia" w:eastAsia="宋体"/>
          <w:sz w:val="84"/>
          <w:szCs w:val="84"/>
          <w:u w:val="single"/>
          <w:lang w:val="en-US" w:eastAsia="zh-CN"/>
        </w:rPr>
      </w:pPr>
    </w:p>
    <w:p>
      <w:pPr>
        <w:rPr>
          <w:sz w:val="84"/>
          <w:szCs w:val="84"/>
          <w:u w:val="single"/>
        </w:rPr>
      </w:pPr>
    </w:p>
    <w:p>
      <w:pPr>
        <w:jc w:val="center"/>
        <w:rPr>
          <w:rFonts w:hint="eastAsia" w:ascii="方正小标宋简体" w:hAnsi="方正小标宋简体" w:eastAsia="方正小标宋简体" w:cs="方正小标宋简体"/>
          <w:sz w:val="52"/>
          <w:szCs w:val="52"/>
        </w:rPr>
      </w:pPr>
      <w:ins w:id="0" w:author="Administrator" w:date="2025-02-18T09:35:11Z">
        <w:r>
          <w:rPr>
            <w:rFonts w:hint="eastAsia" w:ascii="方正小标宋简体" w:hAnsi="方正小标宋简体" w:eastAsia="方正小标宋简体" w:cs="方正小标宋简体"/>
            <w:sz w:val="52"/>
            <w:szCs w:val="52"/>
            <w:lang w:val="en-US" w:eastAsia="zh-CN"/>
          </w:rPr>
          <w:t>2</w:t>
        </w:r>
      </w:ins>
      <w:ins w:id="1" w:author="Administrator" w:date="2025-02-18T09:35:12Z">
        <w:r>
          <w:rPr>
            <w:rFonts w:hint="eastAsia" w:ascii="方正小标宋简体" w:hAnsi="方正小标宋简体" w:eastAsia="方正小标宋简体" w:cs="方正小标宋简体"/>
            <w:sz w:val="52"/>
            <w:szCs w:val="52"/>
            <w:lang w:val="en-US" w:eastAsia="zh-CN"/>
          </w:rPr>
          <w:t>025</w:t>
        </w:r>
      </w:ins>
      <w:del w:id="2" w:author="Administrator" w:date="2025-02-18T09:22:10Z">
        <w:r>
          <w:rPr>
            <w:rFonts w:hint="eastAsia" w:ascii="方正小标宋简体" w:hAnsi="方正小标宋简体" w:eastAsia="方正小标宋简体" w:cs="方正小标宋简体"/>
            <w:sz w:val="52"/>
            <w:szCs w:val="52"/>
          </w:rPr>
          <w:delText>××</w:delText>
        </w:r>
      </w:del>
      <w:r>
        <w:rPr>
          <w:rFonts w:hint="eastAsia" w:ascii="方正小标宋简体" w:hAnsi="方正小标宋简体" w:eastAsia="方正小标宋简体" w:cs="方正小标宋简体"/>
          <w:sz w:val="52"/>
          <w:szCs w:val="52"/>
        </w:rPr>
        <w:t>年</w:t>
      </w:r>
      <w:del w:id="3" w:author="Administrator" w:date="2025-02-18T09:28:50Z">
        <w:r>
          <w:rPr>
            <w:rFonts w:hint="eastAsia" w:ascii="方正小标宋简体" w:hAnsi="方正小标宋简体" w:eastAsia="方正小标宋简体" w:cs="方正小标宋简体"/>
            <w:sz w:val="52"/>
            <w:szCs w:val="52"/>
          </w:rPr>
          <w:delText>×</w:delText>
        </w:r>
      </w:del>
      <w:ins w:id="4" w:author="Administrator" w:date="2025-02-18T09:35:31Z">
        <w:r>
          <w:rPr>
            <w:rFonts w:hint="eastAsia" w:ascii="方正小标宋简体" w:hAnsi="方正小标宋简体" w:eastAsia="方正小标宋简体" w:cs="方正小标宋简体"/>
            <w:sz w:val="52"/>
            <w:szCs w:val="52"/>
            <w:lang w:val="en-US" w:eastAsia="zh-CN"/>
          </w:rPr>
          <w:t>琼海市</w:t>
        </w:r>
      </w:ins>
      <w:ins w:id="5" w:author="Administrator" w:date="2025-02-18T09:35:34Z">
        <w:r>
          <w:rPr>
            <w:rFonts w:hint="eastAsia" w:ascii="方正小标宋简体" w:hAnsi="方正小标宋简体" w:eastAsia="方正小标宋简体" w:cs="方正小标宋简体"/>
            <w:sz w:val="52"/>
            <w:szCs w:val="52"/>
            <w:lang w:val="en-US" w:eastAsia="zh-CN"/>
          </w:rPr>
          <w:t>嘉积</w:t>
        </w:r>
      </w:ins>
      <w:ins w:id="6" w:author="Administrator" w:date="2025-02-18T09:35:37Z">
        <w:r>
          <w:rPr>
            <w:rFonts w:hint="eastAsia" w:ascii="方正小标宋简体" w:hAnsi="方正小标宋简体" w:eastAsia="方正小标宋简体" w:cs="方正小标宋简体"/>
            <w:sz w:val="52"/>
            <w:szCs w:val="52"/>
            <w:lang w:val="en-US" w:eastAsia="zh-CN"/>
          </w:rPr>
          <w:t>中学</w:t>
        </w:r>
      </w:ins>
      <w:del w:id="7" w:author="Administrator" w:date="2025-02-18T09:35:19Z">
        <w:r>
          <w:rPr>
            <w:rFonts w:hint="eastAsia" w:ascii="方正小标宋简体" w:hAnsi="方正小标宋简体" w:eastAsia="方正小标宋简体" w:cs="方正小标宋简体"/>
            <w:sz w:val="52"/>
            <w:szCs w:val="52"/>
          </w:rPr>
          <w:delText>×</w:delText>
        </w:r>
      </w:del>
      <w:del w:id="8" w:author="Administrator" w:date="2025-02-18T09:35:18Z">
        <w:r>
          <w:rPr>
            <w:rFonts w:hint="eastAsia" w:ascii="方正小标宋简体" w:hAnsi="方正小标宋简体" w:eastAsia="方正小标宋简体" w:cs="方正小标宋简体"/>
            <w:sz w:val="52"/>
            <w:szCs w:val="52"/>
          </w:rPr>
          <w:delText>部门（单</w:delText>
        </w:r>
      </w:del>
      <w:del w:id="9" w:author="Administrator" w:date="2025-02-18T09:35:17Z">
        <w:r>
          <w:rPr>
            <w:rFonts w:hint="eastAsia" w:ascii="方正小标宋简体" w:hAnsi="方正小标宋简体" w:eastAsia="方正小标宋简体" w:cs="方正小标宋简体"/>
            <w:sz w:val="52"/>
            <w:szCs w:val="52"/>
          </w:rPr>
          <w:delText>位）</w:delText>
        </w:r>
      </w:del>
      <w:r>
        <w:rPr>
          <w:rFonts w:hint="eastAsia" w:ascii="方正小标宋简体" w:hAnsi="方正小标宋简体" w:eastAsia="方正小标宋简体" w:cs="方正小标宋简体"/>
          <w:sz w:val="52"/>
          <w:szCs w:val="52"/>
        </w:rPr>
        <w:t>预算</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jc w:val="center"/>
        <w:rPr>
          <w:rFonts w:hint="eastAsia" w:ascii="黑体" w:hAnsi="黑体" w:eastAsia="黑体"/>
          <w:sz w:val="52"/>
          <w:szCs w:val="52"/>
        </w:rPr>
        <w:sectPr>
          <w:footerReference r:id="rId3" w:type="default"/>
          <w:pgSz w:w="11906" w:h="16838"/>
          <w:pgMar w:top="1440" w:right="1800" w:bottom="1440" w:left="1800" w:header="851" w:footer="992" w:gutter="0"/>
          <w:cols w:space="720" w:num="1"/>
          <w:docGrid w:type="lines" w:linePitch="312" w:charSpace="0"/>
        </w:sectPr>
      </w:pPr>
    </w:p>
    <w:p>
      <w:pPr>
        <w:spacing w:line="578" w:lineRule="exact"/>
        <w:jc w:val="center"/>
        <w:rPr>
          <w:rFonts w:hint="eastAsia" w:ascii="黑体" w:hAnsi="黑体" w:eastAsia="黑体"/>
          <w:sz w:val="52"/>
          <w:szCs w:val="52"/>
        </w:rPr>
      </w:pPr>
    </w:p>
    <w:p>
      <w:pPr>
        <w:spacing w:line="578" w:lineRule="exact"/>
        <w:jc w:val="center"/>
        <w:rPr>
          <w:rFonts w:hint="eastAsia" w:ascii="黑体" w:hAnsi="黑体" w:eastAsia="黑体"/>
          <w:sz w:val="52"/>
          <w:szCs w:val="52"/>
        </w:rPr>
      </w:pPr>
    </w:p>
    <w:p>
      <w:pPr>
        <w:spacing w:line="578"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目</w:t>
      </w:r>
      <w:r>
        <w:rPr>
          <w:rFonts w:hint="eastAsia" w:ascii="方正小标宋简体" w:hAnsi="方正小标宋简体" w:eastAsia="方正小标宋简体" w:cs="方正小标宋简体"/>
          <w:sz w:val="44"/>
          <w:szCs w:val="44"/>
          <w:lang w:val="en-US" w:eastAsia="zh-CN"/>
        </w:rPr>
        <w:t xml:space="preserve">  </w:t>
      </w:r>
      <w:r>
        <w:rPr>
          <w:rFonts w:hint="eastAsia" w:ascii="方正小标宋简体" w:hAnsi="方正小标宋简体" w:eastAsia="方正小标宋简体" w:cs="方正小标宋简体"/>
          <w:sz w:val="44"/>
          <w:szCs w:val="44"/>
        </w:rPr>
        <w:t>录</w:t>
      </w:r>
    </w:p>
    <w:p>
      <w:pPr>
        <w:spacing w:line="578" w:lineRule="exact"/>
        <w:jc w:val="center"/>
        <w:rPr>
          <w:rFonts w:hint="eastAsia" w:ascii="黑体" w:hAnsi="黑体" w:eastAsia="黑体"/>
          <w:sz w:val="52"/>
          <w:szCs w:val="52"/>
        </w:rPr>
      </w:pPr>
    </w:p>
    <w:p>
      <w:pPr>
        <w:pStyle w:val="6"/>
        <w:numPr>
          <w:ilvl w:val="0"/>
          <w:numId w:val="1"/>
        </w:numPr>
        <w:spacing w:line="578" w:lineRule="exact"/>
        <w:ind w:firstLineChars="0"/>
        <w:jc w:val="left"/>
        <w:rPr>
          <w:rFonts w:ascii="黑体" w:hAnsi="黑体" w:eastAsia="黑体"/>
          <w:sz w:val="32"/>
          <w:szCs w:val="32"/>
        </w:rPr>
      </w:pPr>
      <w:r>
        <w:rPr>
          <w:rFonts w:hint="eastAsia" w:ascii="黑体" w:hAnsi="黑体" w:eastAsia="黑体"/>
          <w:sz w:val="32"/>
          <w:szCs w:val="32"/>
        </w:rPr>
        <w:t xml:space="preserve">  </w:t>
      </w:r>
      <w:del w:id="10" w:author="Administrator" w:date="2025-02-18T16:54:48Z">
        <w:r>
          <w:rPr>
            <w:rFonts w:hint="eastAsia" w:ascii="仿宋_GB2312" w:hAnsi="黑体" w:eastAsia="仿宋_GB2312" w:cs="仿宋_GB2312"/>
            <w:sz w:val="32"/>
            <w:szCs w:val="32"/>
          </w:rPr>
          <w:delText xml:space="preserve"> </w:delText>
        </w:r>
      </w:del>
      <w:del w:id="11" w:author="Administrator" w:date="2025-02-18T09:35:58Z">
        <w:r>
          <w:rPr>
            <w:rFonts w:hint="eastAsia" w:ascii="仿宋_GB2312" w:hAnsi="黑体" w:eastAsia="仿宋_GB2312" w:cs="仿宋_GB2312"/>
            <w:sz w:val="32"/>
            <w:szCs w:val="32"/>
          </w:rPr>
          <w:delText>×</w:delText>
        </w:r>
      </w:del>
      <w:del w:id="12" w:author="Administrator" w:date="2025-02-18T09:35:57Z">
        <w:r>
          <w:rPr>
            <w:rFonts w:hint="eastAsia" w:ascii="仿宋_GB2312" w:hAnsi="黑体" w:eastAsia="仿宋_GB2312" w:cs="仿宋_GB2312"/>
            <w:sz w:val="32"/>
            <w:szCs w:val="32"/>
          </w:rPr>
          <w:delText>×</w:delText>
        </w:r>
      </w:del>
      <w:del w:id="13" w:author="Administrator" w:date="2025-02-18T09:39:43Z">
        <w:r>
          <w:rPr>
            <w:rFonts w:hint="eastAsia" w:ascii="黑体" w:hAnsi="黑体" w:eastAsia="黑体"/>
            <w:sz w:val="32"/>
            <w:szCs w:val="32"/>
          </w:rPr>
          <w:delText>（部门或单</w:delText>
        </w:r>
      </w:del>
      <w:del w:id="14" w:author="Administrator" w:date="2025-02-18T09:39:44Z">
        <w:r>
          <w:rPr>
            <w:rFonts w:hint="eastAsia" w:ascii="黑体" w:hAnsi="黑体" w:eastAsia="黑体"/>
            <w:sz w:val="32"/>
            <w:szCs w:val="32"/>
          </w:rPr>
          <w:delText>位）概况</w:delText>
        </w:r>
      </w:del>
      <w:ins w:id="15" w:author="Administrator" w:date="2025-02-18T09:39:45Z">
        <w:r>
          <w:rPr>
            <w:rFonts w:hint="eastAsia" w:ascii="黑体" w:hAnsi="黑体" w:eastAsia="黑体" w:cs="黑体"/>
            <w:color w:val="auto"/>
            <w:sz w:val="32"/>
            <w:szCs w:val="32"/>
            <w:lang w:val="en-US" w:eastAsia="zh-CN"/>
          </w:rPr>
          <w:t>琼海市嘉积中学</w:t>
        </w:r>
      </w:ins>
      <w:ins w:id="16" w:author="Administrator" w:date="2025-02-18T09:39:45Z">
        <w:r>
          <w:rPr>
            <w:rFonts w:hint="eastAsia" w:ascii="黑体" w:hAnsi="黑体" w:eastAsia="黑体" w:cs="黑体"/>
            <w:color w:val="auto"/>
            <w:sz w:val="32"/>
            <w:szCs w:val="32"/>
          </w:rPr>
          <w:t>概况</w:t>
        </w:r>
      </w:ins>
    </w:p>
    <w:p>
      <w:pPr>
        <w:pStyle w:val="6"/>
        <w:numPr>
          <w:ilvl w:val="0"/>
          <w:numId w:val="2"/>
        </w:numPr>
        <w:spacing w:line="578" w:lineRule="exact"/>
        <w:ind w:firstLineChars="0"/>
        <w:jc w:val="left"/>
        <w:rPr>
          <w:rFonts w:ascii="黑体" w:hAnsi="黑体" w:eastAsia="黑体"/>
          <w:sz w:val="32"/>
          <w:szCs w:val="32"/>
        </w:rPr>
      </w:pPr>
      <w:r>
        <w:rPr>
          <w:rFonts w:hint="eastAsia" w:ascii="黑体" w:hAnsi="黑体" w:eastAsia="黑体"/>
          <w:sz w:val="32"/>
          <w:szCs w:val="32"/>
        </w:rPr>
        <w:t>主要职能</w:t>
      </w:r>
    </w:p>
    <w:p>
      <w:pPr>
        <w:pStyle w:val="6"/>
        <w:numPr>
          <w:ilvl w:val="0"/>
          <w:numId w:val="2"/>
        </w:numPr>
        <w:spacing w:line="578" w:lineRule="exact"/>
        <w:ind w:firstLineChars="0"/>
        <w:jc w:val="left"/>
        <w:rPr>
          <w:rFonts w:ascii="黑体" w:hAnsi="黑体" w:eastAsia="黑体"/>
          <w:sz w:val="32"/>
          <w:szCs w:val="32"/>
        </w:rPr>
      </w:pPr>
      <w:del w:id="17" w:author="Administrator" w:date="2025-02-18T17:06:55Z">
        <w:r>
          <w:rPr>
            <w:rFonts w:hint="eastAsia" w:ascii="黑体" w:hAnsi="黑体" w:eastAsia="黑体"/>
            <w:sz w:val="32"/>
            <w:szCs w:val="32"/>
          </w:rPr>
          <w:delText>部</w:delText>
        </w:r>
      </w:del>
      <w:del w:id="18" w:author="Administrator" w:date="2025-02-18T17:06:54Z">
        <w:r>
          <w:rPr>
            <w:rFonts w:hint="eastAsia" w:ascii="黑体" w:hAnsi="黑体" w:eastAsia="黑体"/>
            <w:sz w:val="32"/>
            <w:szCs w:val="32"/>
          </w:rPr>
          <w:delText>门</w:delText>
        </w:r>
      </w:del>
      <w:r>
        <w:rPr>
          <w:rFonts w:hint="eastAsia" w:ascii="黑体" w:hAnsi="黑体" w:eastAsia="黑体"/>
          <w:sz w:val="32"/>
          <w:szCs w:val="32"/>
        </w:rPr>
        <w:t>预算单位构成</w:t>
      </w:r>
    </w:p>
    <w:p>
      <w:pPr>
        <w:pStyle w:val="6"/>
        <w:numPr>
          <w:ilvl w:val="0"/>
          <w:numId w:val="1"/>
        </w:numPr>
        <w:spacing w:beforeLines="0" w:afterLines="0" w:line="240" w:lineRule="auto"/>
        <w:ind w:firstLineChars="0"/>
        <w:rPr>
          <w:rFonts w:ascii="黑体" w:hAnsi="黑体" w:eastAsia="黑体"/>
          <w:sz w:val="32"/>
          <w:szCs w:val="32"/>
        </w:rPr>
        <w:pPrChange w:id="19" w:author="Administrator" w:date="2025-02-18T09:41:16Z">
          <w:pPr>
            <w:pStyle w:val="6"/>
            <w:numPr>
              <w:ilvl w:val="0"/>
              <w:numId w:val="1"/>
            </w:numPr>
            <w:spacing w:line="578" w:lineRule="exact"/>
            <w:ind w:firstLineChars="0"/>
          </w:pPr>
        </w:pPrChange>
      </w:pPr>
      <w:r>
        <w:rPr>
          <w:rFonts w:hint="eastAsia" w:ascii="黑体" w:hAnsi="黑体" w:eastAsia="黑体"/>
          <w:sz w:val="32"/>
          <w:szCs w:val="32"/>
        </w:rPr>
        <w:t xml:space="preserve">  </w:t>
      </w:r>
      <w:ins w:id="20" w:author="Administrator" w:date="2025-02-18T09:40:17Z">
        <w:r>
          <w:rPr>
            <w:rFonts w:hint="eastAsia" w:ascii="黑体" w:hAnsi="黑体" w:eastAsia="黑体"/>
            <w:sz w:val="32"/>
            <w:szCs w:val="24"/>
            <w:lang w:val="en-US" w:eastAsia="zh-CN"/>
          </w:rPr>
          <w:t>琼海市嘉积中学202</w:t>
        </w:r>
      </w:ins>
      <w:ins w:id="21" w:author="Administrator" w:date="2025-02-18T09:40:20Z">
        <w:r>
          <w:rPr>
            <w:rFonts w:hint="eastAsia" w:ascii="黑体" w:hAnsi="黑体" w:eastAsia="黑体"/>
            <w:sz w:val="32"/>
            <w:szCs w:val="24"/>
            <w:lang w:val="en-US" w:eastAsia="zh-CN"/>
          </w:rPr>
          <w:t>5</w:t>
        </w:r>
      </w:ins>
      <w:ins w:id="22" w:author="Administrator" w:date="2025-02-18T09:40:17Z">
        <w:r>
          <w:rPr>
            <w:rFonts w:hint="eastAsia" w:ascii="黑体" w:hAnsi="黑体" w:eastAsia="黑体"/>
            <w:sz w:val="32"/>
            <w:szCs w:val="24"/>
          </w:rPr>
          <w:t>年</w:t>
        </w:r>
      </w:ins>
      <w:ins w:id="23" w:author="Administrator" w:date="2025-02-18T09:40:17Z">
        <w:r>
          <w:rPr>
            <w:rFonts w:hint="eastAsia" w:ascii="黑体" w:hAnsi="黑体" w:eastAsia="黑体"/>
            <w:sz w:val="32"/>
            <w:szCs w:val="24"/>
            <w:lang w:val="en-US" w:eastAsia="zh-CN"/>
          </w:rPr>
          <w:t>单位</w:t>
        </w:r>
      </w:ins>
      <w:ins w:id="24" w:author="Administrator" w:date="2025-02-18T09:40:17Z">
        <w:r>
          <w:rPr>
            <w:rFonts w:hint="eastAsia" w:ascii="黑体" w:hAnsi="黑体" w:eastAsia="黑体"/>
            <w:sz w:val="32"/>
            <w:szCs w:val="24"/>
          </w:rPr>
          <w:t>预算表</w:t>
        </w:r>
      </w:ins>
      <w:del w:id="25" w:author="Administrator" w:date="2025-02-18T09:40:16Z">
        <w:r>
          <w:rPr>
            <w:rFonts w:hint="eastAsia" w:ascii="仿宋_GB2312" w:hAnsi="黑体" w:eastAsia="仿宋_GB2312" w:cs="仿宋_GB2312"/>
            <w:sz w:val="32"/>
            <w:szCs w:val="32"/>
          </w:rPr>
          <w:delText>××</w:delText>
        </w:r>
      </w:del>
      <w:del w:id="26" w:author="Administrator" w:date="2025-02-18T09:40:16Z">
        <w:r>
          <w:rPr>
            <w:rFonts w:hint="eastAsia" w:ascii="黑体" w:hAnsi="黑体" w:eastAsia="黑体"/>
            <w:sz w:val="32"/>
            <w:szCs w:val="32"/>
          </w:rPr>
          <w:delText>（部</w:delText>
        </w:r>
      </w:del>
      <w:del w:id="27" w:author="Administrator" w:date="2025-02-18T09:40:15Z">
        <w:r>
          <w:rPr>
            <w:rFonts w:hint="eastAsia" w:ascii="黑体" w:hAnsi="黑体" w:eastAsia="黑体"/>
            <w:sz w:val="32"/>
            <w:szCs w:val="32"/>
          </w:rPr>
          <w:delText>门或单位）</w:delText>
        </w:r>
      </w:del>
      <w:del w:id="28" w:author="Administrator" w:date="2025-02-18T09:40:15Z">
        <w:r>
          <w:rPr>
            <w:rFonts w:hint="eastAsia" w:ascii="仿宋_GB2312" w:hAnsi="黑体" w:eastAsia="仿宋_GB2312" w:cs="仿宋_GB2312"/>
            <w:sz w:val="32"/>
            <w:szCs w:val="32"/>
          </w:rPr>
          <w:delText>××</w:delText>
        </w:r>
      </w:del>
      <w:del w:id="29" w:author="Administrator" w:date="2025-02-18T09:40:15Z">
        <w:r>
          <w:rPr>
            <w:rFonts w:hint="eastAsia" w:ascii="黑体" w:hAnsi="黑体" w:eastAsia="黑体"/>
            <w:sz w:val="32"/>
            <w:szCs w:val="32"/>
          </w:rPr>
          <w:delText>年部门（单位）预</w:delText>
        </w:r>
      </w:del>
      <w:del w:id="30" w:author="Administrator" w:date="2025-02-18T09:40:14Z">
        <w:r>
          <w:rPr>
            <w:rFonts w:hint="eastAsia" w:ascii="黑体" w:hAnsi="黑体" w:eastAsia="黑体"/>
            <w:sz w:val="32"/>
            <w:szCs w:val="32"/>
          </w:rPr>
          <w:delText>算表</w:delText>
        </w:r>
      </w:del>
    </w:p>
    <w:p>
      <w:pPr>
        <w:pStyle w:val="6"/>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6"/>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6"/>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6"/>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6"/>
        <w:numPr>
          <w:ilvl w:val="0"/>
          <w:numId w:val="3"/>
        </w:numPr>
        <w:spacing w:line="578"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del w:id="31" w:author="Administrator" w:date="2025-02-18T17:08:37Z">
        <w:r>
          <w:rPr>
            <w:rFonts w:hint="eastAsia" w:ascii="仿宋_GB2312" w:hAnsi="仿宋_GB2312" w:eastAsia="仿宋_GB2312" w:cs="仿宋_GB2312"/>
            <w:sz w:val="32"/>
            <w:szCs w:val="32"/>
          </w:rPr>
          <w:delText>。</w:delText>
        </w:r>
      </w:del>
    </w:p>
    <w:p>
      <w:pPr>
        <w:pStyle w:val="6"/>
        <w:numPr>
          <w:ilvl w:val="0"/>
          <w:numId w:val="3"/>
        </w:numPr>
        <w:spacing w:line="578" w:lineRule="exact"/>
        <w:ind w:firstLineChars="0"/>
        <w:rPr>
          <w:ins w:id="32" w:author="Administrator" w:date="2025-02-18T17:08:52Z"/>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6"/>
        <w:numPr>
          <w:ilvl w:val="0"/>
          <w:numId w:val="3"/>
        </w:numPr>
        <w:spacing w:line="578" w:lineRule="exact"/>
        <w:ind w:firstLineChars="0"/>
        <w:rPr>
          <w:rFonts w:ascii="仿宋_GB2312" w:hAnsi="仿宋_GB2312" w:eastAsia="仿宋_GB2312" w:cs="仿宋_GB2312"/>
          <w:sz w:val="32"/>
          <w:szCs w:val="32"/>
        </w:rPr>
      </w:pPr>
      <w:ins w:id="33" w:author="Administrator" w:date="2025-02-18T17:09:12Z">
        <w:r>
          <w:rPr>
            <w:rFonts w:hint="eastAsia" w:ascii="仿宋_GB2312" w:hAnsi="仿宋_GB2312" w:eastAsia="仿宋_GB2312" w:cs="仿宋_GB2312"/>
            <w:sz w:val="32"/>
            <w:szCs w:val="32"/>
          </w:rPr>
          <w:t>国有资本经营预算支出表</w:t>
        </w:r>
      </w:ins>
    </w:p>
    <w:p>
      <w:pPr>
        <w:pStyle w:val="6"/>
        <w:numPr>
          <w:ilvl w:val="0"/>
          <w:numId w:val="3"/>
        </w:numPr>
        <w:spacing w:line="578" w:lineRule="exact"/>
        <w:ind w:firstLineChars="0"/>
        <w:jc w:val="left"/>
        <w:rPr>
          <w:rFonts w:ascii="黑体" w:hAnsi="黑体" w:eastAsia="黑体"/>
          <w:sz w:val="32"/>
          <w:szCs w:val="32"/>
        </w:rPr>
      </w:pPr>
      <w:r>
        <w:rPr>
          <w:rFonts w:hint="eastAsia" w:ascii="仿宋_GB2312" w:hAnsi="仿宋_GB2312" w:eastAsia="仿宋_GB2312" w:cs="仿宋_GB2312"/>
          <w:sz w:val="32"/>
          <w:szCs w:val="32"/>
        </w:rPr>
        <w:t>部门</w:t>
      </w:r>
      <w:del w:id="34" w:author="Administrator" w:date="2025-02-18T17:10:16Z">
        <w:r>
          <w:rPr>
            <w:rFonts w:hint="eastAsia" w:ascii="仿宋_GB2312" w:hAnsi="仿宋_GB2312" w:eastAsia="仿宋_GB2312" w:cs="仿宋_GB2312"/>
            <w:sz w:val="32"/>
            <w:szCs w:val="32"/>
            <w:lang w:eastAsia="zh-CN"/>
          </w:rPr>
          <w:delText>（</w:delText>
        </w:r>
      </w:del>
      <w:del w:id="35" w:author="Administrator" w:date="2025-02-18T17:10:15Z">
        <w:r>
          <w:rPr>
            <w:rFonts w:hint="eastAsia" w:ascii="仿宋_GB2312" w:hAnsi="仿宋_GB2312" w:eastAsia="仿宋_GB2312" w:cs="仿宋_GB2312"/>
            <w:sz w:val="32"/>
            <w:szCs w:val="32"/>
            <w:lang w:eastAsia="zh-CN"/>
          </w:rPr>
          <w:delText>单位）</w:delText>
        </w:r>
      </w:del>
      <w:r>
        <w:rPr>
          <w:rFonts w:hint="eastAsia" w:ascii="仿宋_GB2312" w:hAnsi="仿宋_GB2312" w:eastAsia="仿宋_GB2312" w:cs="仿宋_GB2312"/>
          <w:sz w:val="32"/>
          <w:szCs w:val="32"/>
        </w:rPr>
        <w:t>收支总表</w:t>
      </w:r>
    </w:p>
    <w:p>
      <w:pPr>
        <w:pStyle w:val="6"/>
        <w:numPr>
          <w:ilvl w:val="0"/>
          <w:numId w:val="3"/>
        </w:numPr>
        <w:spacing w:line="578" w:lineRule="exact"/>
        <w:ind w:firstLineChars="0"/>
        <w:jc w:val="left"/>
        <w:rPr>
          <w:rFonts w:ascii="黑体" w:hAnsi="黑体" w:eastAsia="黑体"/>
          <w:sz w:val="32"/>
          <w:szCs w:val="32"/>
        </w:rPr>
      </w:pPr>
      <w:r>
        <w:rPr>
          <w:rFonts w:hint="eastAsia" w:ascii="仿宋_GB2312" w:hAnsi="仿宋_GB2312" w:eastAsia="仿宋_GB2312" w:cs="仿宋_GB2312"/>
          <w:sz w:val="32"/>
          <w:szCs w:val="32"/>
        </w:rPr>
        <w:t>部门</w:t>
      </w:r>
      <w:del w:id="36" w:author="Administrator" w:date="2025-02-18T17:10:22Z">
        <w:r>
          <w:rPr>
            <w:rFonts w:hint="eastAsia" w:ascii="仿宋_GB2312" w:hAnsi="仿宋_GB2312" w:eastAsia="仿宋_GB2312" w:cs="仿宋_GB2312"/>
            <w:sz w:val="32"/>
            <w:szCs w:val="32"/>
            <w:lang w:eastAsia="zh-CN"/>
          </w:rPr>
          <w:delText>（单位）</w:delText>
        </w:r>
      </w:del>
      <w:r>
        <w:rPr>
          <w:rFonts w:hint="eastAsia" w:ascii="仿宋_GB2312" w:hAnsi="仿宋_GB2312" w:eastAsia="仿宋_GB2312" w:cs="仿宋_GB2312"/>
          <w:sz w:val="32"/>
          <w:szCs w:val="32"/>
        </w:rPr>
        <w:t>收入总表</w:t>
      </w:r>
    </w:p>
    <w:p>
      <w:pPr>
        <w:pStyle w:val="6"/>
        <w:numPr>
          <w:ilvl w:val="0"/>
          <w:numId w:val="3"/>
        </w:numPr>
        <w:spacing w:line="578" w:lineRule="exact"/>
        <w:ind w:firstLineChars="0"/>
        <w:jc w:val="left"/>
        <w:rPr>
          <w:rFonts w:ascii="黑体" w:hAnsi="黑体" w:eastAsia="黑体"/>
          <w:sz w:val="32"/>
          <w:szCs w:val="32"/>
        </w:rPr>
      </w:pPr>
      <w:r>
        <w:rPr>
          <w:rFonts w:hint="eastAsia" w:ascii="仿宋_GB2312" w:hAnsi="仿宋_GB2312" w:eastAsia="仿宋_GB2312" w:cs="仿宋_GB2312"/>
          <w:sz w:val="32"/>
          <w:szCs w:val="32"/>
        </w:rPr>
        <w:t>部门</w:t>
      </w:r>
      <w:del w:id="37" w:author="Administrator" w:date="2025-02-18T17:10:30Z">
        <w:r>
          <w:rPr>
            <w:rFonts w:hint="eastAsia" w:ascii="仿宋_GB2312" w:hAnsi="仿宋_GB2312" w:eastAsia="仿宋_GB2312" w:cs="仿宋_GB2312"/>
            <w:sz w:val="32"/>
            <w:szCs w:val="32"/>
            <w:lang w:eastAsia="zh-CN"/>
          </w:rPr>
          <w:delText>（单</w:delText>
        </w:r>
      </w:del>
      <w:del w:id="38" w:author="Administrator" w:date="2025-02-18T17:10:29Z">
        <w:r>
          <w:rPr>
            <w:rFonts w:hint="eastAsia" w:ascii="仿宋_GB2312" w:hAnsi="仿宋_GB2312" w:eastAsia="仿宋_GB2312" w:cs="仿宋_GB2312"/>
            <w:sz w:val="32"/>
            <w:szCs w:val="32"/>
            <w:lang w:eastAsia="zh-CN"/>
          </w:rPr>
          <w:delText>位）</w:delText>
        </w:r>
      </w:del>
      <w:r>
        <w:rPr>
          <w:rFonts w:hint="eastAsia" w:ascii="仿宋_GB2312" w:hAnsi="仿宋_GB2312" w:eastAsia="仿宋_GB2312" w:cs="仿宋_GB2312"/>
          <w:sz w:val="32"/>
          <w:szCs w:val="32"/>
        </w:rPr>
        <w:t>支出总表</w:t>
      </w:r>
    </w:p>
    <w:p>
      <w:pPr>
        <w:pStyle w:val="6"/>
        <w:numPr>
          <w:ilvl w:val="-1"/>
          <w:numId w:val="0"/>
        </w:numPr>
        <w:spacing w:line="578" w:lineRule="exact"/>
        <w:ind w:left="0" w:firstLine="0" w:firstLineChars="0"/>
        <w:jc w:val="left"/>
        <w:rPr>
          <w:rFonts w:ascii="黑体" w:hAnsi="黑体" w:eastAsia="黑体"/>
          <w:sz w:val="32"/>
          <w:szCs w:val="32"/>
        </w:rPr>
        <w:pPrChange w:id="39" w:author="Administrator" w:date="2025-02-18T17:10:36Z">
          <w:pPr>
            <w:pStyle w:val="6"/>
            <w:numPr>
              <w:ilvl w:val="0"/>
              <w:numId w:val="3"/>
            </w:numPr>
            <w:spacing w:line="578" w:lineRule="exact"/>
            <w:ind w:firstLineChars="0"/>
            <w:jc w:val="left"/>
          </w:pPr>
        </w:pPrChange>
      </w:pPr>
      <w:ins w:id="40" w:author="Administrator" w:date="2025-02-18T17:10:46Z">
        <w:r>
          <w:rPr>
            <w:rFonts w:hint="eastAsia" w:ascii="仿宋_GB2312" w:hAnsi="仿宋_GB2312" w:eastAsia="仿宋_GB2312" w:cs="仿宋_GB2312"/>
            <w:sz w:val="32"/>
            <w:szCs w:val="32"/>
            <w:lang w:val="en-US" w:eastAsia="zh-CN"/>
          </w:rPr>
          <w:t>十一</w:t>
        </w:r>
      </w:ins>
      <w:ins w:id="41" w:author="Administrator" w:date="2025-02-18T17:10:47Z">
        <w:r>
          <w:rPr>
            <w:rFonts w:hint="eastAsia" w:ascii="仿宋_GB2312" w:hAnsi="仿宋_GB2312" w:eastAsia="仿宋_GB2312" w:cs="仿宋_GB2312"/>
            <w:sz w:val="32"/>
            <w:szCs w:val="32"/>
            <w:lang w:val="en-US" w:eastAsia="zh-CN"/>
          </w:rPr>
          <w:t>、</w:t>
        </w:r>
      </w:ins>
      <w:r>
        <w:rPr>
          <w:rFonts w:hint="eastAsia" w:ascii="仿宋_GB2312" w:hAnsi="仿宋_GB2312" w:eastAsia="仿宋_GB2312" w:cs="仿宋_GB2312"/>
          <w:sz w:val="32"/>
          <w:szCs w:val="32"/>
        </w:rPr>
        <w:t>项目支出绩效信息表</w:t>
      </w:r>
    </w:p>
    <w:p>
      <w:pPr>
        <w:pStyle w:val="6"/>
        <w:numPr>
          <w:ilvl w:val="0"/>
          <w:numId w:val="1"/>
        </w:numPr>
        <w:spacing w:line="578" w:lineRule="exact"/>
        <w:ind w:firstLineChars="0"/>
        <w:jc w:val="left"/>
        <w:rPr>
          <w:del w:id="42" w:author="Administrator" w:date="2025-02-18T09:40:39Z"/>
          <w:rFonts w:ascii="仿宋_GB2312" w:hAnsi="仿宋_GB2312" w:eastAsia="仿宋_GB2312" w:cs="仿宋_GB2312"/>
          <w:sz w:val="32"/>
          <w:szCs w:val="32"/>
        </w:rPr>
      </w:pPr>
      <w:r>
        <w:rPr>
          <w:rFonts w:hint="eastAsia" w:ascii="黑体" w:hAnsi="黑体" w:eastAsia="黑体"/>
          <w:sz w:val="32"/>
          <w:szCs w:val="32"/>
        </w:rPr>
        <w:t xml:space="preserve">  </w:t>
      </w:r>
      <w:del w:id="43" w:author="Administrator" w:date="2025-02-18T09:40:39Z">
        <w:r>
          <w:rPr>
            <w:rFonts w:hint="eastAsia" w:ascii="仿宋_GB2312" w:hAnsi="黑体" w:eastAsia="仿宋_GB2312" w:cs="仿宋_GB2312"/>
            <w:sz w:val="32"/>
            <w:szCs w:val="32"/>
          </w:rPr>
          <w:delText>××</w:delText>
        </w:r>
      </w:del>
      <w:del w:id="44" w:author="Administrator" w:date="2025-02-18T09:40:39Z">
        <w:r>
          <w:rPr>
            <w:rFonts w:hint="eastAsia" w:ascii="黑体" w:hAnsi="黑体" w:eastAsia="黑体"/>
            <w:sz w:val="32"/>
            <w:szCs w:val="32"/>
          </w:rPr>
          <w:delText>（部门或单位）</w:delText>
        </w:r>
      </w:del>
      <w:del w:id="45" w:author="Administrator" w:date="2025-02-18T09:40:39Z">
        <w:r>
          <w:rPr>
            <w:rFonts w:hint="eastAsia" w:ascii="仿宋_GB2312" w:hAnsi="黑体" w:eastAsia="仿宋_GB2312" w:cs="仿宋_GB2312"/>
            <w:sz w:val="32"/>
            <w:szCs w:val="32"/>
          </w:rPr>
          <w:delText>××</w:delText>
        </w:r>
      </w:del>
      <w:del w:id="46" w:author="Administrator" w:date="2025-02-18T09:40:39Z">
        <w:r>
          <w:rPr>
            <w:rFonts w:hint="eastAsia" w:ascii="黑体" w:hAnsi="黑体" w:eastAsia="黑体"/>
            <w:sz w:val="32"/>
            <w:szCs w:val="32"/>
          </w:rPr>
          <w:delText>年部门（单位）预算情况说明</w:delText>
        </w:r>
      </w:del>
    </w:p>
    <w:p>
      <w:pPr>
        <w:pStyle w:val="6"/>
        <w:numPr>
          <w:ilvl w:val="0"/>
          <w:numId w:val="1"/>
        </w:numPr>
        <w:spacing w:beforeLines="0" w:afterLines="0"/>
        <w:ind w:firstLineChars="0"/>
        <w:jc w:val="left"/>
        <w:rPr>
          <w:ins w:id="47" w:author="Administrator" w:date="2025-02-18T09:40:41Z"/>
          <w:rFonts w:hint="eastAsia" w:ascii="仿宋_GB2312" w:hAnsi="仿宋_GB2312" w:eastAsia="仿宋_GB2312" w:cs="仿宋_GB2312"/>
          <w:sz w:val="32"/>
          <w:szCs w:val="32"/>
        </w:rPr>
      </w:pPr>
      <w:ins w:id="48" w:author="Administrator" w:date="2025-02-18T09:40:41Z">
        <w:r>
          <w:rPr>
            <w:rFonts w:hint="eastAsia" w:ascii="黑体" w:hAnsi="黑体" w:eastAsia="黑体"/>
            <w:sz w:val="32"/>
            <w:szCs w:val="24"/>
            <w:lang w:val="en-US" w:eastAsia="zh-CN"/>
          </w:rPr>
          <w:t>琼海市嘉积中学202</w:t>
        </w:r>
      </w:ins>
      <w:ins w:id="49" w:author="Administrator" w:date="2025-02-18T09:40:47Z">
        <w:r>
          <w:rPr>
            <w:rFonts w:hint="eastAsia" w:ascii="黑体" w:hAnsi="黑体" w:eastAsia="黑体"/>
            <w:sz w:val="32"/>
            <w:szCs w:val="24"/>
            <w:lang w:val="en-US" w:eastAsia="zh-CN"/>
          </w:rPr>
          <w:t>5</w:t>
        </w:r>
      </w:ins>
      <w:ins w:id="50" w:author="Administrator" w:date="2025-02-18T09:40:41Z">
        <w:r>
          <w:rPr>
            <w:rFonts w:hint="eastAsia" w:ascii="黑体" w:hAnsi="黑体" w:eastAsia="黑体"/>
            <w:sz w:val="32"/>
            <w:szCs w:val="24"/>
          </w:rPr>
          <w:t>年</w:t>
        </w:r>
      </w:ins>
      <w:ins w:id="51" w:author="Administrator" w:date="2025-02-18T09:40:41Z">
        <w:r>
          <w:rPr>
            <w:rFonts w:hint="eastAsia" w:ascii="黑体" w:hAnsi="黑体" w:eastAsia="黑体"/>
            <w:sz w:val="32"/>
            <w:szCs w:val="24"/>
            <w:lang w:val="en-US" w:eastAsia="zh-CN"/>
          </w:rPr>
          <w:t>单位</w:t>
        </w:r>
      </w:ins>
      <w:ins w:id="52" w:author="Administrator" w:date="2025-02-18T09:40:41Z">
        <w:r>
          <w:rPr>
            <w:rFonts w:hint="eastAsia" w:ascii="黑体" w:hAnsi="黑体" w:eastAsia="黑体"/>
            <w:sz w:val="32"/>
            <w:szCs w:val="24"/>
          </w:rPr>
          <w:t>预算情况说明</w:t>
        </w:r>
      </w:ins>
    </w:p>
    <w:p>
      <w:pPr>
        <w:pStyle w:val="6"/>
        <w:numPr>
          <w:ilvl w:val="0"/>
          <w:numId w:val="1"/>
        </w:numPr>
        <w:spacing w:line="578" w:lineRule="exact"/>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spacing w:line="578" w:lineRule="exact"/>
        <w:jc w:val="left"/>
        <w:rPr>
          <w:rFonts w:ascii="黑体" w:hAnsi="黑体" w:eastAsia="黑体"/>
          <w:sz w:val="32"/>
          <w:szCs w:val="32"/>
        </w:rPr>
      </w:pPr>
    </w:p>
    <w:p>
      <w:pPr>
        <w:pStyle w:val="6"/>
        <w:numPr>
          <w:ilvl w:val="0"/>
          <w:numId w:val="4"/>
        </w:numPr>
        <w:spacing w:line="578" w:lineRule="exact"/>
        <w:ind w:firstLineChars="0"/>
        <w:jc w:val="center"/>
        <w:rPr>
          <w:rFonts w:ascii="仿宋_GB2312" w:hAnsi="仿宋_GB2312" w:eastAsia="仿宋_GB2312" w:cs="仿宋_GB2312"/>
          <w:sz w:val="32"/>
          <w:szCs w:val="32"/>
        </w:rPr>
        <w:sectPr>
          <w:footerReference r:id="rId4" w:type="default"/>
          <w:pgSz w:w="11906" w:h="16838"/>
          <w:pgMar w:top="1440" w:right="1800" w:bottom="1440" w:left="1800" w:header="851" w:footer="992" w:gutter="0"/>
          <w:pgNumType w:start="1"/>
          <w:cols w:space="720" w:num="1"/>
          <w:docGrid w:type="lines" w:linePitch="312" w:charSpace="0"/>
        </w:sectPr>
      </w:pPr>
    </w:p>
    <w:p>
      <w:pPr>
        <w:pStyle w:val="6"/>
        <w:numPr>
          <w:ilvl w:val="0"/>
          <w:numId w:val="4"/>
        </w:numPr>
        <w:spacing w:line="578" w:lineRule="exact"/>
        <w:ind w:firstLineChars="0"/>
        <w:jc w:val="center"/>
        <w:rPr>
          <w:ins w:id="53" w:author="Administrator" w:date="2025-02-18T09:41:47Z"/>
          <w:rFonts w:ascii="仿宋_GB2312" w:hAnsi="仿宋_GB2312" w:eastAsia="仿宋_GB2312" w:cs="仿宋_GB2312"/>
          <w:sz w:val="32"/>
          <w:szCs w:val="32"/>
        </w:rPr>
      </w:pPr>
      <w:r>
        <w:rPr>
          <w:rFonts w:hint="eastAsia" w:ascii="黑体" w:hAnsi="黑体" w:eastAsia="黑体"/>
          <w:sz w:val="32"/>
          <w:szCs w:val="32"/>
        </w:rPr>
        <w:t xml:space="preserve">  </w:t>
      </w:r>
      <w:del w:id="54" w:author="Administrator" w:date="2025-02-18T09:41:46Z">
        <w:r>
          <w:rPr>
            <w:rFonts w:hint="eastAsia" w:ascii="仿宋_GB2312" w:hAnsi="黑体" w:eastAsia="仿宋_GB2312" w:cs="仿宋_GB2312"/>
            <w:sz w:val="32"/>
            <w:szCs w:val="32"/>
          </w:rPr>
          <w:delText>××</w:delText>
        </w:r>
      </w:del>
      <w:del w:id="55" w:author="Administrator" w:date="2025-02-18T09:41:46Z">
        <w:r>
          <w:rPr>
            <w:rFonts w:hint="eastAsia" w:ascii="黑体" w:hAnsi="黑体" w:eastAsia="黑体"/>
            <w:sz w:val="32"/>
            <w:szCs w:val="32"/>
          </w:rPr>
          <w:delText>（部门或单位）概况</w:delText>
        </w:r>
      </w:del>
      <w:ins w:id="56" w:author="Administrator" w:date="2025-02-18T09:41:47Z">
        <w:r>
          <w:rPr>
            <w:rFonts w:hint="eastAsia" w:ascii="黑体" w:hAnsi="黑体" w:eastAsia="黑体"/>
            <w:sz w:val="32"/>
            <w:szCs w:val="32"/>
          </w:rPr>
          <w:t xml:space="preserve">  </w:t>
        </w:r>
      </w:ins>
      <w:ins w:id="57" w:author="Administrator" w:date="2025-02-18T09:41:47Z">
        <w:r>
          <w:rPr>
            <w:rFonts w:hint="eastAsia" w:ascii="黑体" w:hAnsi="黑体" w:eastAsia="黑体"/>
            <w:sz w:val="32"/>
            <w:szCs w:val="24"/>
            <w:lang w:val="en-US" w:eastAsia="zh-CN"/>
          </w:rPr>
          <w:t>琼海市嘉积中学</w:t>
        </w:r>
      </w:ins>
      <w:ins w:id="58" w:author="Administrator" w:date="2025-02-18T09:41:47Z">
        <w:r>
          <w:rPr>
            <w:rFonts w:hint="eastAsia" w:ascii="黑体" w:hAnsi="黑体" w:eastAsia="黑体"/>
            <w:sz w:val="32"/>
            <w:szCs w:val="24"/>
          </w:rPr>
          <w:t>概况</w:t>
        </w:r>
      </w:ins>
    </w:p>
    <w:p>
      <w:pPr>
        <w:pStyle w:val="6"/>
        <w:numPr>
          <w:ilvl w:val="-1"/>
          <w:numId w:val="0"/>
        </w:numPr>
        <w:spacing w:line="578" w:lineRule="exact"/>
        <w:ind w:left="0" w:firstLine="0" w:firstLineChars="0"/>
        <w:jc w:val="both"/>
        <w:rPr>
          <w:rFonts w:ascii="仿宋_GB2312" w:hAnsi="仿宋_GB2312" w:eastAsia="仿宋_GB2312" w:cs="仿宋_GB2312"/>
          <w:sz w:val="32"/>
          <w:szCs w:val="32"/>
        </w:rPr>
        <w:pPrChange w:id="59" w:author="Administrator" w:date="2025-02-18T09:41:55Z">
          <w:pPr>
            <w:pStyle w:val="6"/>
            <w:numPr>
              <w:ilvl w:val="0"/>
              <w:numId w:val="4"/>
            </w:numPr>
            <w:spacing w:line="578" w:lineRule="exact"/>
            <w:ind w:firstLineChars="0"/>
            <w:jc w:val="center"/>
          </w:pPr>
        </w:pPrChange>
      </w:pPr>
    </w:p>
    <w:p>
      <w:pPr>
        <w:spacing w:line="578" w:lineRule="exact"/>
        <w:jc w:val="left"/>
        <w:rPr>
          <w:rFonts w:ascii="仿宋_GB2312" w:hAnsi="仿宋_GB2312" w:eastAsia="仿宋_GB2312" w:cs="仿宋_GB2312"/>
          <w:sz w:val="32"/>
          <w:szCs w:val="32"/>
        </w:rPr>
      </w:pPr>
    </w:p>
    <w:p>
      <w:pPr>
        <w:pStyle w:val="6"/>
        <w:numPr>
          <w:ilvl w:val="0"/>
          <w:numId w:val="5"/>
        </w:numPr>
        <w:spacing w:line="578" w:lineRule="exact"/>
        <w:ind w:firstLineChars="0"/>
        <w:jc w:val="left"/>
        <w:rPr>
          <w:ins w:id="60" w:author="Administrator" w:date="2025-02-18T09:42:23Z"/>
          <w:rFonts w:ascii="黑体" w:hAnsi="黑体" w:eastAsia="黑体" w:cs="仿宋_GB2312"/>
          <w:sz w:val="32"/>
          <w:szCs w:val="32"/>
        </w:rPr>
      </w:pPr>
      <w:r>
        <w:rPr>
          <w:rFonts w:hint="eastAsia" w:ascii="黑体" w:hAnsi="黑体" w:eastAsia="黑体" w:cs="仿宋_GB2312"/>
          <w:sz w:val="32"/>
          <w:szCs w:val="32"/>
        </w:rPr>
        <w:t>主要职能</w:t>
      </w:r>
    </w:p>
    <w:p>
      <w:pPr>
        <w:pStyle w:val="6"/>
        <w:numPr>
          <w:ilvl w:val="-1"/>
          <w:numId w:val="0"/>
        </w:numPr>
        <w:spacing w:line="578" w:lineRule="exact"/>
        <w:ind w:left="0" w:firstLine="0" w:firstLineChars="0"/>
        <w:jc w:val="left"/>
        <w:rPr>
          <w:ins w:id="62" w:author="Administrator" w:date="2025-02-18T09:42:16Z"/>
          <w:rFonts w:ascii="黑体" w:hAnsi="黑体" w:eastAsia="黑体" w:cs="仿宋_GB2312"/>
          <w:sz w:val="32"/>
          <w:szCs w:val="32"/>
        </w:rPr>
        <w:pPrChange w:id="61" w:author="Administrator" w:date="2025-02-18T09:42:24Z">
          <w:pPr>
            <w:pStyle w:val="6"/>
            <w:numPr>
              <w:ilvl w:val="0"/>
              <w:numId w:val="5"/>
            </w:numPr>
            <w:spacing w:line="578" w:lineRule="exact"/>
            <w:ind w:firstLineChars="0"/>
            <w:jc w:val="left"/>
          </w:pPr>
        </w:pPrChange>
      </w:pPr>
    </w:p>
    <w:p>
      <w:pPr>
        <w:pStyle w:val="6"/>
        <w:keepNext w:val="0"/>
        <w:keepLines w:val="0"/>
        <w:pageBreakBefore w:val="0"/>
        <w:widowControl/>
        <w:kinsoku/>
        <w:wordWrap/>
        <w:overflowPunct/>
        <w:topLinePunct w:val="0"/>
        <w:autoSpaceDE/>
        <w:autoSpaceDN/>
        <w:bidi w:val="0"/>
        <w:adjustRightInd w:val="0"/>
        <w:snapToGrid w:val="0"/>
        <w:spacing w:beforeLines="0" w:afterLines="0" w:line="360" w:lineRule="auto"/>
        <w:ind w:left="142" w:firstLine="0" w:firstLineChars="0"/>
        <w:textAlignment w:val="auto"/>
        <w:rPr>
          <w:ins w:id="63" w:author="Administrator" w:date="2025-02-18T09:42:19Z"/>
          <w:rFonts w:hint="eastAsia" w:ascii="仿宋" w:hAnsi="仿宋" w:eastAsia="仿宋" w:cs="仿宋"/>
          <w:sz w:val="32"/>
          <w:szCs w:val="32"/>
        </w:rPr>
      </w:pPr>
      <w:ins w:id="64" w:author="Administrator" w:date="2025-02-18T09:42:19Z">
        <w:r>
          <w:rPr>
            <w:rFonts w:hint="eastAsia" w:ascii="仿宋" w:hAnsi="仿宋" w:eastAsia="仿宋" w:cs="仿宋"/>
            <w:sz w:val="32"/>
            <w:szCs w:val="32"/>
            <w:lang w:val="en-US" w:eastAsia="zh-CN"/>
          </w:rPr>
          <w:t xml:space="preserve"> </w:t>
        </w:r>
      </w:ins>
      <w:ins w:id="65" w:author="Administrator" w:date="2025-02-18T09:42:34Z">
        <w:r>
          <w:rPr>
            <w:rFonts w:hint="eastAsia" w:ascii="仿宋" w:hAnsi="仿宋" w:eastAsia="仿宋" w:cs="仿宋"/>
            <w:sz w:val="32"/>
            <w:szCs w:val="32"/>
            <w:lang w:val="en-US" w:eastAsia="zh-CN"/>
          </w:rPr>
          <w:t xml:space="preserve"> </w:t>
        </w:r>
      </w:ins>
      <w:ins w:id="66" w:author="Administrator" w:date="2025-02-18T09:42:35Z">
        <w:r>
          <w:rPr>
            <w:rFonts w:hint="eastAsia" w:ascii="仿宋" w:hAnsi="仿宋" w:eastAsia="仿宋" w:cs="仿宋"/>
            <w:sz w:val="32"/>
            <w:szCs w:val="32"/>
            <w:lang w:val="en-US" w:eastAsia="zh-CN"/>
          </w:rPr>
          <w:t xml:space="preserve"> </w:t>
        </w:r>
      </w:ins>
      <w:ins w:id="67" w:author="Administrator" w:date="2025-02-18T09:42:19Z">
        <w:r>
          <w:rPr>
            <w:rFonts w:hint="eastAsia" w:ascii="仿宋" w:hAnsi="仿宋" w:eastAsia="仿宋" w:cs="仿宋"/>
            <w:sz w:val="32"/>
            <w:szCs w:val="32"/>
          </w:rPr>
          <w:t>琼海市嘉积中学的主要职责是：贯彻执行党的教育方针和各项政策、法令。宗旨和业务范围：高中学历教育、初中学历教育、相关社会服务。结合学校实际制订学校发展规划、学年或学期工作计划，并组织人力、物力和财力认真实施。</w:t>
        </w:r>
      </w:ins>
    </w:p>
    <w:p>
      <w:pPr>
        <w:pStyle w:val="6"/>
        <w:keepNext w:val="0"/>
        <w:keepLines w:val="0"/>
        <w:pageBreakBefore w:val="0"/>
        <w:widowControl/>
        <w:kinsoku/>
        <w:wordWrap/>
        <w:overflowPunct/>
        <w:topLinePunct w:val="0"/>
        <w:autoSpaceDE/>
        <w:autoSpaceDN/>
        <w:bidi w:val="0"/>
        <w:adjustRightInd w:val="0"/>
        <w:snapToGrid w:val="0"/>
        <w:spacing w:beforeLines="0" w:afterLines="0" w:line="360" w:lineRule="auto"/>
        <w:ind w:left="142" w:firstLine="0" w:firstLineChars="0"/>
        <w:textAlignment w:val="auto"/>
        <w:rPr>
          <w:ins w:id="68" w:author="Administrator" w:date="2025-02-18T09:42:19Z"/>
          <w:rFonts w:hint="eastAsia" w:ascii="仿宋" w:hAnsi="仿宋" w:eastAsia="仿宋" w:cs="仿宋"/>
          <w:sz w:val="32"/>
          <w:szCs w:val="32"/>
        </w:rPr>
      </w:pPr>
      <w:ins w:id="69" w:author="Administrator" w:date="2025-02-18T09:42:19Z">
        <w:r>
          <w:rPr>
            <w:rFonts w:hint="eastAsia" w:ascii="仿宋" w:hAnsi="仿宋" w:eastAsia="仿宋" w:cs="仿宋"/>
            <w:sz w:val="32"/>
            <w:szCs w:val="32"/>
          </w:rPr>
          <w:t>（一）</w:t>
        </w:r>
      </w:ins>
      <w:ins w:id="70" w:author="Administrator" w:date="2025-02-18T09:42:19Z">
        <w:r>
          <w:rPr>
            <w:rFonts w:hint="eastAsia" w:ascii="仿宋" w:hAnsi="仿宋" w:eastAsia="仿宋" w:cs="仿宋"/>
            <w:sz w:val="32"/>
            <w:szCs w:val="32"/>
            <w:lang w:val="en-US" w:eastAsia="zh-CN"/>
          </w:rPr>
          <w:t>拟订</w:t>
        </w:r>
      </w:ins>
      <w:ins w:id="71" w:author="Administrator" w:date="2025-02-18T09:42:19Z">
        <w:r>
          <w:rPr>
            <w:rFonts w:hint="eastAsia" w:ascii="仿宋" w:hAnsi="仿宋" w:eastAsia="仿宋" w:cs="仿宋"/>
            <w:sz w:val="32"/>
            <w:szCs w:val="32"/>
          </w:rPr>
          <w:t>学校各项规章制度，确保学校各项工作有序进行，努力实现管理规范化、目标化。</w:t>
        </w:r>
      </w:ins>
    </w:p>
    <w:p>
      <w:pPr>
        <w:keepNext w:val="0"/>
        <w:keepLines w:val="0"/>
        <w:pageBreakBefore w:val="0"/>
        <w:widowControl/>
        <w:kinsoku/>
        <w:wordWrap/>
        <w:overflowPunct/>
        <w:topLinePunct w:val="0"/>
        <w:autoSpaceDE/>
        <w:autoSpaceDN/>
        <w:bidi w:val="0"/>
        <w:adjustRightInd w:val="0"/>
        <w:snapToGrid w:val="0"/>
        <w:spacing w:beforeLines="0" w:afterLines="0" w:line="360" w:lineRule="auto"/>
        <w:textAlignment w:val="auto"/>
        <w:rPr>
          <w:ins w:id="72" w:author="Administrator" w:date="2025-02-18T09:42:19Z"/>
          <w:rFonts w:hint="eastAsia" w:ascii="仿宋" w:hAnsi="仿宋" w:eastAsia="仿宋" w:cs="仿宋"/>
          <w:sz w:val="32"/>
          <w:szCs w:val="32"/>
        </w:rPr>
      </w:pPr>
      <w:ins w:id="73" w:author="Administrator" w:date="2025-02-18T09:42:19Z">
        <w:r>
          <w:rPr>
            <w:rFonts w:hint="eastAsia" w:ascii="仿宋" w:hAnsi="仿宋" w:eastAsia="仿宋" w:cs="仿宋"/>
            <w:sz w:val="32"/>
            <w:szCs w:val="32"/>
          </w:rPr>
          <w:t>（二）</w:t>
        </w:r>
      </w:ins>
      <w:ins w:id="74" w:author="Administrator" w:date="2025-02-18T09:42:19Z">
        <w:r>
          <w:rPr>
            <w:rFonts w:hint="eastAsia" w:ascii="仿宋" w:hAnsi="仿宋" w:eastAsia="仿宋" w:cs="仿宋"/>
            <w:sz w:val="32"/>
            <w:szCs w:val="32"/>
            <w:lang w:val="en-US" w:eastAsia="zh-CN"/>
          </w:rPr>
          <w:t>起草</w:t>
        </w:r>
      </w:ins>
      <w:ins w:id="75" w:author="Administrator" w:date="2025-02-18T09:42:19Z">
        <w:r>
          <w:rPr>
            <w:rFonts w:hint="eastAsia" w:ascii="仿宋" w:hAnsi="仿宋" w:eastAsia="仿宋" w:cs="仿宋"/>
            <w:sz w:val="32"/>
            <w:szCs w:val="32"/>
          </w:rPr>
          <w:t>师资队伍建设</w:t>
        </w:r>
      </w:ins>
      <w:ins w:id="76" w:author="Administrator" w:date="2025-02-18T09:42:19Z">
        <w:r>
          <w:rPr>
            <w:rFonts w:hint="eastAsia" w:ascii="仿宋" w:hAnsi="仿宋" w:eastAsia="仿宋" w:cs="仿宋"/>
            <w:sz w:val="32"/>
            <w:szCs w:val="32"/>
            <w:lang w:val="en-US" w:eastAsia="zh-CN"/>
          </w:rPr>
          <w:t>方案</w:t>
        </w:r>
      </w:ins>
      <w:ins w:id="77" w:author="Administrator" w:date="2025-02-18T09:42:19Z">
        <w:r>
          <w:rPr>
            <w:rFonts w:hint="eastAsia" w:ascii="仿宋" w:hAnsi="仿宋" w:eastAsia="仿宋" w:cs="仿宋"/>
            <w:sz w:val="32"/>
            <w:szCs w:val="32"/>
          </w:rPr>
          <w:t>，开展教职工思想政治教育、业务进修和教育科研活动，不断提高教职工队伍素质。</w:t>
        </w:r>
      </w:ins>
    </w:p>
    <w:p>
      <w:pPr>
        <w:keepNext w:val="0"/>
        <w:keepLines w:val="0"/>
        <w:pageBreakBefore w:val="0"/>
        <w:widowControl/>
        <w:kinsoku/>
        <w:wordWrap/>
        <w:overflowPunct/>
        <w:topLinePunct w:val="0"/>
        <w:autoSpaceDE/>
        <w:autoSpaceDN/>
        <w:bidi w:val="0"/>
        <w:adjustRightInd w:val="0"/>
        <w:snapToGrid w:val="0"/>
        <w:spacing w:beforeLines="0" w:afterLines="0" w:line="360" w:lineRule="auto"/>
        <w:textAlignment w:val="auto"/>
        <w:rPr>
          <w:ins w:id="78" w:author="Administrator" w:date="2025-02-18T09:42:19Z"/>
          <w:rFonts w:hint="eastAsia" w:ascii="仿宋" w:hAnsi="仿宋" w:eastAsia="仿宋" w:cs="仿宋"/>
          <w:sz w:val="32"/>
          <w:szCs w:val="32"/>
        </w:rPr>
      </w:pPr>
      <w:ins w:id="79" w:author="Administrator" w:date="2025-02-18T09:42:19Z">
        <w:r>
          <w:rPr>
            <w:rFonts w:hint="eastAsia" w:ascii="仿宋" w:hAnsi="仿宋" w:eastAsia="仿宋" w:cs="仿宋"/>
            <w:sz w:val="32"/>
            <w:szCs w:val="32"/>
          </w:rPr>
          <w:t>（三）与家庭教育和社会教育密切配合，形成共同的合力，努力营造全社会尊师重教的良好社会氛围。</w:t>
        </w:r>
      </w:ins>
    </w:p>
    <w:p>
      <w:pPr>
        <w:pStyle w:val="6"/>
        <w:keepNext w:val="0"/>
        <w:keepLines w:val="0"/>
        <w:pageBreakBefore w:val="0"/>
        <w:widowControl/>
        <w:kinsoku/>
        <w:wordWrap/>
        <w:overflowPunct/>
        <w:topLinePunct w:val="0"/>
        <w:autoSpaceDE/>
        <w:autoSpaceDN/>
        <w:bidi w:val="0"/>
        <w:adjustRightInd w:val="0"/>
        <w:snapToGrid w:val="0"/>
        <w:spacing w:beforeLines="0" w:afterLines="0" w:line="360" w:lineRule="auto"/>
        <w:ind w:left="142" w:firstLine="0" w:firstLineChars="0"/>
        <w:textAlignment w:val="auto"/>
        <w:rPr>
          <w:ins w:id="80" w:author="Administrator" w:date="2025-02-18T09:42:19Z"/>
          <w:rFonts w:hint="eastAsia" w:ascii="仿宋" w:hAnsi="仿宋" w:eastAsia="仿宋" w:cs="仿宋"/>
          <w:sz w:val="32"/>
          <w:szCs w:val="32"/>
        </w:rPr>
      </w:pPr>
      <w:ins w:id="81" w:author="Administrator" w:date="2025-02-18T09:42:19Z">
        <w:r>
          <w:rPr>
            <w:rFonts w:hint="eastAsia" w:ascii="仿宋" w:hAnsi="仿宋" w:eastAsia="仿宋" w:cs="仿宋"/>
            <w:sz w:val="32"/>
            <w:szCs w:val="32"/>
          </w:rPr>
          <w:t>（四）加强校园文化建设和学校精神文明建设，营造安全、健康、高尚的育人环境。</w:t>
        </w:r>
      </w:ins>
    </w:p>
    <w:p>
      <w:pPr>
        <w:pStyle w:val="6"/>
        <w:widowControl/>
        <w:numPr>
          <w:ilvl w:val="-1"/>
          <w:numId w:val="0"/>
        </w:numPr>
        <w:adjustRightInd w:val="0"/>
        <w:snapToGrid w:val="0"/>
        <w:spacing w:beforeLines="0" w:afterLines="0" w:line="360" w:lineRule="auto"/>
        <w:ind w:left="0" w:firstLine="0" w:firstLineChars="0"/>
        <w:jc w:val="left"/>
        <w:rPr>
          <w:rFonts w:ascii="黑体" w:hAnsi="黑体" w:eastAsia="黑体" w:cs="仿宋_GB2312"/>
          <w:sz w:val="32"/>
          <w:szCs w:val="32"/>
        </w:rPr>
        <w:pPrChange w:id="82" w:author="Administrator" w:date="2025-02-18T16:55:01Z">
          <w:pPr>
            <w:pStyle w:val="6"/>
            <w:numPr>
              <w:ilvl w:val="0"/>
              <w:numId w:val="5"/>
            </w:numPr>
            <w:spacing w:line="578" w:lineRule="exact"/>
            <w:ind w:firstLineChars="0"/>
            <w:jc w:val="left"/>
          </w:pPr>
        </w:pPrChange>
      </w:pPr>
      <w:ins w:id="83" w:author="Administrator" w:date="2025-02-18T09:42:19Z">
        <w:r>
          <w:rPr>
            <w:rFonts w:hint="eastAsia" w:ascii="仿宋" w:hAnsi="仿宋" w:eastAsia="仿宋" w:cs="仿宋"/>
            <w:sz w:val="32"/>
            <w:szCs w:val="32"/>
          </w:rPr>
          <w:t>（五）管理学校资产、设备、经费等，努力改善办学条件。</w:t>
        </w:r>
      </w:ins>
    </w:p>
    <w:p>
      <w:pPr>
        <w:pStyle w:val="6"/>
        <w:numPr>
          <w:ilvl w:val="0"/>
          <w:numId w:val="6"/>
        </w:numPr>
        <w:spacing w:line="578" w:lineRule="exact"/>
        <w:ind w:firstLineChars="0"/>
        <w:jc w:val="left"/>
        <w:rPr>
          <w:del w:id="84" w:author="Administrator" w:date="2025-02-18T09:42:14Z"/>
          <w:rFonts w:hint="eastAsia" w:ascii="仿宋" w:hAnsi="仿宋" w:eastAsia="仿宋" w:cs="仿宋"/>
          <w:sz w:val="32"/>
          <w:szCs w:val="32"/>
        </w:rPr>
      </w:pPr>
      <w:del w:id="85" w:author="Administrator" w:date="2025-02-18T09:42:14Z">
        <w:r>
          <w:rPr>
            <w:rFonts w:hint="eastAsia" w:ascii="仿宋" w:hAnsi="仿宋" w:eastAsia="仿宋" w:cs="仿宋"/>
            <w:sz w:val="32"/>
            <w:szCs w:val="32"/>
          </w:rPr>
          <w:delText>拟订××××</w:delText>
        </w:r>
      </w:del>
    </w:p>
    <w:p>
      <w:pPr>
        <w:pStyle w:val="6"/>
        <w:numPr>
          <w:ilvl w:val="0"/>
          <w:numId w:val="6"/>
        </w:numPr>
        <w:spacing w:line="578" w:lineRule="exact"/>
        <w:ind w:firstLineChars="0"/>
        <w:jc w:val="left"/>
        <w:rPr>
          <w:del w:id="86" w:author="Administrator" w:date="2025-02-18T09:42:14Z"/>
          <w:rFonts w:hint="eastAsia" w:ascii="仿宋" w:hAnsi="仿宋" w:eastAsia="仿宋" w:cs="仿宋"/>
          <w:sz w:val="32"/>
          <w:szCs w:val="32"/>
        </w:rPr>
      </w:pPr>
      <w:del w:id="87" w:author="Administrator" w:date="2025-02-18T09:42:14Z">
        <w:r>
          <w:rPr>
            <w:rFonts w:hint="eastAsia" w:ascii="仿宋" w:hAnsi="仿宋" w:eastAsia="仿宋" w:cs="仿宋"/>
            <w:sz w:val="32"/>
            <w:szCs w:val="32"/>
          </w:rPr>
          <w:delText>起草××××</w:delText>
        </w:r>
      </w:del>
    </w:p>
    <w:p>
      <w:pPr>
        <w:spacing w:line="578" w:lineRule="exact"/>
        <w:ind w:left="640" w:leftChars="305" w:firstLine="160" w:firstLineChars="50"/>
        <w:jc w:val="left"/>
        <w:rPr>
          <w:del w:id="88" w:author="Administrator" w:date="2025-02-18T09:42:14Z"/>
          <w:rFonts w:ascii="仿宋_GB2312" w:hAnsi="黑体" w:eastAsia="仿宋_GB2312" w:cs="仿宋_GB2312"/>
          <w:sz w:val="32"/>
          <w:szCs w:val="32"/>
        </w:rPr>
      </w:pPr>
      <w:del w:id="89" w:author="Administrator" w:date="2025-02-18T09:42:14Z">
        <w:r>
          <w:rPr>
            <w:rFonts w:ascii="仿宋_GB2312" w:hAnsi="黑体" w:eastAsia="仿宋_GB2312" w:cs="仿宋_GB2312"/>
            <w:sz w:val="32"/>
            <w:szCs w:val="32"/>
          </w:rPr>
          <w:delText>……</w:delText>
        </w:r>
      </w:del>
    </w:p>
    <w:p>
      <w:pPr>
        <w:pStyle w:val="6"/>
        <w:numPr>
          <w:ilvl w:val="0"/>
          <w:numId w:val="5"/>
        </w:numPr>
        <w:spacing w:line="578" w:lineRule="exact"/>
        <w:ind w:firstLineChars="0"/>
        <w:jc w:val="left"/>
        <w:rPr>
          <w:ins w:id="90" w:author="Administrator" w:date="2025-02-18T09:42:55Z"/>
          <w:rFonts w:ascii="黑体" w:hAnsi="黑体" w:eastAsia="黑体" w:cs="仿宋_GB2312"/>
          <w:sz w:val="32"/>
          <w:szCs w:val="32"/>
        </w:rPr>
      </w:pPr>
      <w:del w:id="91" w:author="Administrator" w:date="2025-02-18T09:43:22Z">
        <w:r>
          <w:rPr>
            <w:rFonts w:hint="eastAsia" w:ascii="黑体" w:hAnsi="黑体" w:eastAsia="黑体" w:cs="仿宋_GB2312"/>
            <w:sz w:val="32"/>
            <w:szCs w:val="32"/>
          </w:rPr>
          <w:delText>部门</w:delText>
        </w:r>
      </w:del>
      <w:r>
        <w:rPr>
          <w:rFonts w:hint="eastAsia" w:ascii="黑体" w:hAnsi="黑体" w:eastAsia="黑体" w:cs="仿宋_GB2312"/>
          <w:sz w:val="32"/>
          <w:szCs w:val="32"/>
        </w:rPr>
        <w:t>预算单位构成</w:t>
      </w:r>
    </w:p>
    <w:p>
      <w:pPr>
        <w:pStyle w:val="6"/>
        <w:widowControl/>
        <w:numPr>
          <w:ilvl w:val="-1"/>
          <w:numId w:val="0"/>
        </w:numPr>
        <w:adjustRightInd w:val="0"/>
        <w:snapToGrid w:val="0"/>
        <w:spacing w:line="360" w:lineRule="auto"/>
        <w:ind w:left="0" w:firstLine="640" w:firstLineChars="200"/>
        <w:jc w:val="left"/>
        <w:rPr>
          <w:rFonts w:ascii="黑体" w:hAnsi="黑体" w:eastAsia="黑体" w:cs="仿宋_GB2312"/>
          <w:sz w:val="32"/>
          <w:szCs w:val="32"/>
        </w:rPr>
        <w:pPrChange w:id="92" w:author="Administrator" w:date="2025-02-18T16:55:05Z">
          <w:pPr>
            <w:pStyle w:val="6"/>
            <w:numPr>
              <w:ilvl w:val="0"/>
              <w:numId w:val="5"/>
            </w:numPr>
            <w:spacing w:line="578" w:lineRule="exact"/>
            <w:ind w:firstLineChars="0"/>
            <w:jc w:val="left"/>
          </w:pPr>
        </w:pPrChange>
      </w:pPr>
      <w:ins w:id="93" w:author="Administrator" w:date="2025-02-18T09:42:58Z">
        <w:r>
          <w:rPr>
            <w:rFonts w:hint="eastAsia" w:ascii="仿宋" w:hAnsi="仿宋" w:eastAsia="仿宋" w:cs="仿宋"/>
            <w:sz w:val="32"/>
            <w:szCs w:val="32"/>
          </w:rPr>
          <w:t>琼海市嘉积中学纳入教育部门202</w:t>
        </w:r>
      </w:ins>
      <w:ins w:id="94" w:author="Administrator" w:date="2025-02-18T09:43:27Z">
        <w:r>
          <w:rPr>
            <w:rFonts w:hint="eastAsia" w:ascii="仿宋" w:hAnsi="仿宋" w:eastAsia="仿宋" w:cs="仿宋"/>
            <w:sz w:val="32"/>
            <w:szCs w:val="32"/>
            <w:lang w:val="en-US" w:eastAsia="zh-CN"/>
          </w:rPr>
          <w:t>5</w:t>
        </w:r>
      </w:ins>
      <w:ins w:id="95" w:author="Administrator" w:date="2025-02-18T09:42:58Z">
        <w:r>
          <w:rPr>
            <w:rFonts w:hint="eastAsia" w:ascii="仿宋" w:hAnsi="仿宋" w:eastAsia="仿宋" w:cs="仿宋"/>
            <w:sz w:val="32"/>
            <w:szCs w:val="32"/>
          </w:rPr>
          <w:t>年度部门预算编制范围的二级预算单位，内设党委办公室、学校办公室、教务处、教研室、体卫处、艺术</w:t>
        </w:r>
      </w:ins>
      <w:ins w:id="96" w:author="Administrator" w:date="2025-02-18T16:50:48Z">
        <w:r>
          <w:rPr>
            <w:rFonts w:hint="eastAsia" w:ascii="仿宋" w:hAnsi="仿宋" w:eastAsia="仿宋" w:cs="仿宋"/>
            <w:sz w:val="32"/>
            <w:szCs w:val="32"/>
            <w:lang w:val="en-US" w:eastAsia="zh-CN"/>
          </w:rPr>
          <w:t>中心</w:t>
        </w:r>
      </w:ins>
      <w:ins w:id="97" w:author="Administrator" w:date="2025-02-18T09:42:58Z">
        <w:r>
          <w:rPr>
            <w:rFonts w:hint="eastAsia" w:ascii="仿宋" w:hAnsi="仿宋" w:eastAsia="仿宋" w:cs="仿宋"/>
            <w:sz w:val="32"/>
            <w:szCs w:val="32"/>
          </w:rPr>
          <w:t>、工会、团委、学生发展中心、总务处、青少年活动中心</w:t>
        </w:r>
      </w:ins>
      <w:ins w:id="98" w:author="Administrator" w:date="2025-02-18T09:42:58Z">
        <w:r>
          <w:rPr>
            <w:rFonts w:hint="eastAsia" w:ascii="仿宋" w:hAnsi="仿宋" w:eastAsia="仿宋" w:cs="仿宋"/>
            <w:sz w:val="32"/>
            <w:szCs w:val="32"/>
            <w:lang w:eastAsia="zh-CN"/>
          </w:rPr>
          <w:t>、</w:t>
        </w:r>
      </w:ins>
      <w:ins w:id="99" w:author="Administrator" w:date="2025-02-18T09:42:58Z">
        <w:r>
          <w:rPr>
            <w:rFonts w:hint="eastAsia" w:ascii="仿宋" w:hAnsi="仿宋" w:eastAsia="仿宋" w:cs="仿宋"/>
            <w:sz w:val="32"/>
            <w:szCs w:val="32"/>
            <w:lang w:val="en-US" w:eastAsia="zh-CN"/>
          </w:rPr>
          <w:t>招生办、宣传办、外联办</w:t>
        </w:r>
      </w:ins>
      <w:ins w:id="100" w:author="Administrator" w:date="2025-02-18T09:42:58Z">
        <w:r>
          <w:rPr>
            <w:rFonts w:hint="eastAsia" w:ascii="仿宋" w:hAnsi="仿宋" w:eastAsia="仿宋" w:cs="仿宋"/>
            <w:sz w:val="32"/>
            <w:szCs w:val="32"/>
          </w:rPr>
          <w:t>等</w:t>
        </w:r>
      </w:ins>
      <w:ins w:id="101" w:author="Administrator" w:date="2025-02-18T09:42:58Z">
        <w:r>
          <w:rPr>
            <w:rFonts w:hint="eastAsia" w:ascii="仿宋" w:hAnsi="仿宋" w:eastAsia="仿宋" w:cs="仿宋"/>
            <w:sz w:val="32"/>
            <w:szCs w:val="32"/>
            <w:lang w:val="en-US" w:eastAsia="zh-CN"/>
          </w:rPr>
          <w:t>1</w:t>
        </w:r>
      </w:ins>
      <w:ins w:id="102" w:author="Administrator" w:date="2025-02-18T16:51:26Z">
        <w:r>
          <w:rPr>
            <w:rFonts w:hint="eastAsia" w:ascii="仿宋" w:hAnsi="仿宋" w:eastAsia="仿宋" w:cs="仿宋"/>
            <w:sz w:val="32"/>
            <w:szCs w:val="32"/>
            <w:lang w:val="en-US" w:eastAsia="zh-CN"/>
          </w:rPr>
          <w:t>4</w:t>
        </w:r>
      </w:ins>
      <w:ins w:id="103" w:author="Administrator" w:date="2025-02-18T09:42:58Z">
        <w:r>
          <w:rPr>
            <w:rFonts w:hint="eastAsia" w:ascii="仿宋" w:hAnsi="仿宋" w:eastAsia="仿宋" w:cs="仿宋"/>
            <w:sz w:val="32"/>
            <w:szCs w:val="32"/>
            <w:lang w:val="en-US" w:eastAsia="zh-CN"/>
          </w:rPr>
          <w:t>个</w:t>
        </w:r>
      </w:ins>
      <w:ins w:id="104" w:author="Administrator" w:date="2025-02-18T09:42:58Z">
        <w:r>
          <w:rPr>
            <w:rFonts w:hint="eastAsia" w:ascii="仿宋" w:hAnsi="仿宋" w:eastAsia="仿宋" w:cs="仿宋"/>
            <w:sz w:val="32"/>
            <w:szCs w:val="32"/>
          </w:rPr>
          <w:t>室。</w:t>
        </w:r>
      </w:ins>
    </w:p>
    <w:p>
      <w:pPr>
        <w:spacing w:line="578" w:lineRule="exact"/>
        <w:ind w:firstLine="800" w:firstLineChars="250"/>
        <w:jc w:val="left"/>
        <w:rPr>
          <w:del w:id="105" w:author="Administrator" w:date="2025-02-18T09:43:03Z"/>
          <w:rFonts w:hint="eastAsia" w:ascii="仿宋" w:hAnsi="仿宋" w:eastAsia="仿宋" w:cs="仿宋"/>
          <w:sz w:val="32"/>
          <w:szCs w:val="32"/>
        </w:rPr>
      </w:pPr>
      <w:del w:id="106" w:author="Administrator" w:date="2025-02-18T09:43:03Z">
        <w:r>
          <w:rPr>
            <w:rFonts w:hint="eastAsia" w:ascii="仿宋" w:hAnsi="仿宋" w:eastAsia="仿宋" w:cs="仿宋"/>
            <w:sz w:val="32"/>
            <w:szCs w:val="32"/>
          </w:rPr>
          <w:delText>纳入××（部门）××年部门预算编制范围的二级预算单位包括：</w:delText>
        </w:r>
      </w:del>
    </w:p>
    <w:p>
      <w:pPr>
        <w:pStyle w:val="6"/>
        <w:numPr>
          <w:ilvl w:val="0"/>
          <w:numId w:val="7"/>
        </w:numPr>
        <w:spacing w:line="578" w:lineRule="exact"/>
        <w:ind w:firstLineChars="0"/>
        <w:jc w:val="left"/>
        <w:rPr>
          <w:del w:id="107" w:author="Administrator" w:date="2025-02-18T09:43:03Z"/>
          <w:rFonts w:hint="eastAsia" w:ascii="仿宋" w:hAnsi="仿宋" w:eastAsia="仿宋" w:cs="仿宋"/>
          <w:sz w:val="32"/>
          <w:szCs w:val="32"/>
        </w:rPr>
      </w:pPr>
      <w:del w:id="108" w:author="Administrator" w:date="2025-02-18T09:43:03Z">
        <w:r>
          <w:rPr>
            <w:rFonts w:hint="eastAsia" w:ascii="仿宋" w:hAnsi="仿宋" w:eastAsia="仿宋" w:cs="仿宋"/>
            <w:sz w:val="32"/>
            <w:szCs w:val="32"/>
          </w:rPr>
          <w:delText>××××</w:delText>
        </w:r>
      </w:del>
    </w:p>
    <w:p>
      <w:pPr>
        <w:pStyle w:val="6"/>
        <w:numPr>
          <w:ilvl w:val="0"/>
          <w:numId w:val="7"/>
        </w:numPr>
        <w:spacing w:line="578" w:lineRule="exact"/>
        <w:ind w:firstLineChars="0"/>
        <w:jc w:val="left"/>
        <w:rPr>
          <w:del w:id="109" w:author="Administrator" w:date="2025-02-18T09:43:03Z"/>
          <w:rFonts w:hint="eastAsia" w:ascii="仿宋" w:hAnsi="仿宋" w:eastAsia="仿宋" w:cs="仿宋"/>
          <w:sz w:val="32"/>
          <w:szCs w:val="32"/>
        </w:rPr>
      </w:pPr>
      <w:del w:id="110" w:author="Administrator" w:date="2025-02-18T09:43:03Z">
        <w:r>
          <w:rPr>
            <w:rFonts w:hint="eastAsia" w:ascii="仿宋" w:hAnsi="仿宋" w:eastAsia="仿宋" w:cs="仿宋"/>
            <w:sz w:val="32"/>
            <w:szCs w:val="32"/>
          </w:rPr>
          <w:delText>××××</w:delText>
        </w:r>
      </w:del>
    </w:p>
    <w:p>
      <w:pPr>
        <w:spacing w:line="578" w:lineRule="exact"/>
        <w:ind w:left="800"/>
        <w:jc w:val="left"/>
        <w:rPr>
          <w:del w:id="111" w:author="Administrator" w:date="2025-02-18T09:43:06Z"/>
          <w:rFonts w:ascii="仿宋_GB2312" w:hAnsi="黑体" w:eastAsia="仿宋_GB2312" w:cs="仿宋_GB2312"/>
          <w:sz w:val="32"/>
          <w:szCs w:val="32"/>
        </w:rPr>
      </w:pPr>
      <w:del w:id="112" w:author="Administrator" w:date="2025-02-18T09:43:05Z">
        <w:r>
          <w:rPr>
            <w:rFonts w:ascii="仿宋_GB2312" w:hAnsi="黑体" w:eastAsia="仿宋_GB2312" w:cs="仿宋_GB2312"/>
            <w:sz w:val="32"/>
            <w:szCs w:val="32"/>
          </w:rPr>
          <w:delText>…</w:delText>
        </w:r>
      </w:del>
      <w:del w:id="113" w:author="Administrator" w:date="2025-02-18T09:43:06Z">
        <w:r>
          <w:rPr>
            <w:rFonts w:ascii="仿宋_GB2312" w:hAnsi="黑体" w:eastAsia="仿宋_GB2312" w:cs="仿宋_GB2312"/>
            <w:sz w:val="32"/>
            <w:szCs w:val="32"/>
          </w:rPr>
          <w:delText>…</w:delText>
        </w:r>
      </w:del>
    </w:p>
    <w:p>
      <w:pPr>
        <w:spacing w:line="240" w:lineRule="auto"/>
        <w:ind w:firstLine="0" w:firstLineChars="0"/>
        <w:jc w:val="left"/>
        <w:rPr>
          <w:del w:id="115" w:author="Administrator" w:date="2025-02-18T16:52:11Z"/>
          <w:rFonts w:ascii="黑体" w:hAnsi="黑体" w:eastAsia="黑体"/>
          <w:sz w:val="32"/>
          <w:szCs w:val="32"/>
        </w:rPr>
        <w:pPrChange w:id="114" w:author="Administrator" w:date="2025-02-18T16:52:25Z">
          <w:pPr>
            <w:spacing w:line="578" w:lineRule="exact"/>
            <w:ind w:firstLine="0" w:firstLineChars="0"/>
            <w:jc w:val="center"/>
          </w:pPr>
        </w:pPrChange>
      </w:pPr>
      <w:r>
        <w:rPr>
          <w:rFonts w:hint="eastAsia" w:ascii="黑体" w:hAnsi="黑体" w:eastAsia="黑体"/>
          <w:sz w:val="32"/>
          <w:szCs w:val="32"/>
        </w:rPr>
        <w:t xml:space="preserve">第二部分 </w:t>
      </w:r>
      <w:del w:id="116" w:author="Administrator" w:date="2025-02-18T17:11:23Z">
        <w:r>
          <w:rPr>
            <w:rFonts w:hint="eastAsia" w:ascii="仿宋_GB2312" w:hAnsi="黑体" w:eastAsia="仿宋_GB2312" w:cs="仿宋_GB2312"/>
            <w:sz w:val="32"/>
            <w:szCs w:val="32"/>
          </w:rPr>
          <w:delText xml:space="preserve"> </w:delText>
        </w:r>
      </w:del>
      <w:del w:id="117" w:author="Administrator" w:date="2025-02-18T09:43:59Z">
        <w:r>
          <w:rPr>
            <w:rFonts w:hint="eastAsia" w:ascii="仿宋_GB2312" w:hAnsi="黑体" w:eastAsia="仿宋_GB2312" w:cs="仿宋_GB2312"/>
            <w:sz w:val="32"/>
            <w:szCs w:val="32"/>
          </w:rPr>
          <w:delText>××</w:delText>
        </w:r>
      </w:del>
      <w:del w:id="118" w:author="Administrator" w:date="2025-02-18T09:43:59Z">
        <w:r>
          <w:rPr>
            <w:rFonts w:hint="eastAsia" w:ascii="黑体" w:hAnsi="黑体" w:eastAsia="黑体"/>
            <w:sz w:val="32"/>
            <w:szCs w:val="32"/>
          </w:rPr>
          <w:delText>（部</w:delText>
        </w:r>
      </w:del>
      <w:del w:id="119" w:author="Administrator" w:date="2025-02-18T09:44:00Z">
        <w:r>
          <w:rPr>
            <w:rFonts w:hint="eastAsia" w:ascii="黑体" w:hAnsi="黑体" w:eastAsia="黑体"/>
            <w:sz w:val="32"/>
            <w:szCs w:val="32"/>
          </w:rPr>
          <w:delText>门或单位）</w:delText>
        </w:r>
      </w:del>
      <w:del w:id="120" w:author="Administrator" w:date="2025-02-18T09:44:01Z">
        <w:r>
          <w:rPr>
            <w:rFonts w:hint="eastAsia" w:ascii="仿宋_GB2312" w:hAnsi="黑体" w:eastAsia="仿宋_GB2312" w:cs="仿宋_GB2312"/>
            <w:sz w:val="32"/>
            <w:szCs w:val="32"/>
          </w:rPr>
          <w:delText>××</w:delText>
        </w:r>
      </w:del>
      <w:del w:id="121" w:author="Administrator" w:date="2025-02-18T09:44:01Z">
        <w:r>
          <w:rPr>
            <w:rFonts w:hint="eastAsia" w:ascii="黑体" w:hAnsi="黑体" w:eastAsia="黑体"/>
            <w:sz w:val="32"/>
            <w:szCs w:val="32"/>
          </w:rPr>
          <w:delText>年部门（</w:delText>
        </w:r>
      </w:del>
      <w:del w:id="122" w:author="Administrator" w:date="2025-02-18T09:44:02Z">
        <w:r>
          <w:rPr>
            <w:rFonts w:hint="eastAsia" w:ascii="黑体" w:hAnsi="黑体" w:eastAsia="黑体"/>
            <w:sz w:val="32"/>
            <w:szCs w:val="32"/>
          </w:rPr>
          <w:delText>单位）预算</w:delText>
        </w:r>
      </w:del>
      <w:del w:id="123" w:author="Administrator" w:date="2025-02-18T09:44:03Z">
        <w:r>
          <w:rPr>
            <w:rFonts w:hint="eastAsia" w:ascii="黑体" w:hAnsi="黑体" w:eastAsia="黑体"/>
            <w:sz w:val="32"/>
            <w:szCs w:val="32"/>
          </w:rPr>
          <w:delText>表</w:delText>
        </w:r>
      </w:del>
      <w:ins w:id="124" w:author="Administrator" w:date="2025-02-18T09:44:03Z">
        <w:r>
          <w:rPr>
            <w:rFonts w:hint="eastAsia" w:ascii="仿宋_GB2312" w:hAnsi="黑体" w:eastAsia="仿宋_GB2312" w:cs="仿宋_GB2312"/>
            <w:sz w:val="32"/>
            <w:szCs w:val="32"/>
          </w:rPr>
          <w:t xml:space="preserve"> </w:t>
        </w:r>
      </w:ins>
      <w:ins w:id="125" w:author="Administrator" w:date="2025-02-18T09:44:03Z">
        <w:r>
          <w:rPr>
            <w:rFonts w:hint="eastAsia" w:ascii="黑体" w:hAnsi="宋体" w:eastAsia="黑体" w:cs="仿宋_GB2312"/>
            <w:sz w:val="32"/>
            <w:szCs w:val="32"/>
          </w:rPr>
          <w:t>琼海市嘉积中学</w:t>
        </w:r>
      </w:ins>
      <w:ins w:id="126" w:author="Administrator" w:date="2025-02-18T09:44:03Z">
        <w:r>
          <w:rPr>
            <w:rFonts w:hint="eastAsia" w:ascii="仿宋_GB2312" w:hAnsi="宋体" w:eastAsia="仿宋_GB2312" w:cs="仿宋_GB2312"/>
            <w:b/>
            <w:sz w:val="32"/>
            <w:szCs w:val="32"/>
          </w:rPr>
          <w:t>202</w:t>
        </w:r>
      </w:ins>
      <w:ins w:id="127" w:author="Administrator" w:date="2025-02-18T09:44:07Z">
        <w:r>
          <w:rPr>
            <w:rFonts w:hint="eastAsia" w:ascii="仿宋_GB2312" w:hAnsi="宋体" w:eastAsia="仿宋_GB2312" w:cs="仿宋_GB2312"/>
            <w:b/>
            <w:sz w:val="32"/>
            <w:szCs w:val="32"/>
            <w:lang w:val="en-US" w:eastAsia="zh-CN"/>
          </w:rPr>
          <w:t>5</w:t>
        </w:r>
      </w:ins>
      <w:ins w:id="128" w:author="Administrator" w:date="2025-02-18T09:44:03Z">
        <w:r>
          <w:rPr>
            <w:rFonts w:hint="eastAsia" w:ascii="黑体" w:hAnsi="宋体" w:eastAsia="黑体" w:cs="黑体"/>
            <w:sz w:val="32"/>
            <w:szCs w:val="32"/>
          </w:rPr>
          <w:t>年单位预算表(附表)</w:t>
        </w:r>
      </w:ins>
      <w:bookmarkStart w:id="0" w:name="_GoBack"/>
      <w:bookmarkEnd w:id="0"/>
    </w:p>
    <w:p>
      <w:pPr>
        <w:spacing w:line="240" w:lineRule="auto"/>
        <w:ind w:left="0"/>
        <w:jc w:val="left"/>
        <w:rPr>
          <w:rFonts w:ascii="黑体" w:hAnsi="黑体" w:eastAsia="黑体"/>
          <w:sz w:val="32"/>
          <w:szCs w:val="32"/>
        </w:rPr>
        <w:pPrChange w:id="129" w:author="Administrator" w:date="2025-02-18T16:52:25Z">
          <w:pPr>
            <w:spacing w:line="578" w:lineRule="exact"/>
            <w:ind w:left="800"/>
            <w:jc w:val="left"/>
          </w:pPr>
        </w:pPrChange>
      </w:pPr>
    </w:p>
    <w:p>
      <w:pPr>
        <w:spacing w:line="578" w:lineRule="exact"/>
        <w:ind w:left="800"/>
        <w:jc w:val="center"/>
        <w:rPr>
          <w:del w:id="130" w:author="Administrator" w:date="2025-02-18T09:44:26Z"/>
          <w:rFonts w:ascii="仿宋_GB2312" w:hAnsi="黑体" w:eastAsia="仿宋_GB2312"/>
          <w:b/>
          <w:sz w:val="32"/>
          <w:szCs w:val="32"/>
        </w:rPr>
      </w:pPr>
      <w:del w:id="131" w:author="Administrator" w:date="2025-02-18T09:44:26Z">
        <w:r>
          <w:rPr>
            <w:rFonts w:hint="eastAsia" w:ascii="仿宋" w:hAnsi="仿宋" w:eastAsia="仿宋" w:cs="仿宋"/>
            <w:b/>
            <w:sz w:val="32"/>
            <w:szCs w:val="32"/>
          </w:rPr>
          <w:delText>（此部分内容即为部门或单位预算公开表）</w:delText>
        </w:r>
      </w:del>
    </w:p>
    <w:p>
      <w:pPr>
        <w:spacing w:line="578" w:lineRule="exact"/>
        <w:rPr>
          <w:del w:id="132" w:author="Administrator" w:date="2025-02-18T09:44:33Z"/>
          <w:rFonts w:ascii="黑体" w:hAnsi="黑体" w:eastAsia="黑体"/>
          <w:sz w:val="32"/>
          <w:szCs w:val="32"/>
        </w:rPr>
      </w:pPr>
    </w:p>
    <w:p>
      <w:pPr>
        <w:numPr>
          <w:ilvl w:val="-1"/>
          <w:numId w:val="0"/>
        </w:numPr>
        <w:spacing w:line="240" w:lineRule="auto"/>
        <w:ind w:firstLine="0" w:firstLineChars="0"/>
        <w:jc w:val="left"/>
        <w:rPr>
          <w:rFonts w:hint="eastAsia" w:ascii="黑体" w:hAnsi="黑体" w:eastAsia="黑体"/>
          <w:sz w:val="32"/>
          <w:szCs w:val="32"/>
        </w:rPr>
        <w:pPrChange w:id="133" w:author="Administrator" w:date="2025-02-18T16:52:16Z">
          <w:pPr>
            <w:numPr>
              <w:ilvl w:val="-1"/>
              <w:numId w:val="0"/>
            </w:numPr>
            <w:spacing w:line="578" w:lineRule="exact"/>
            <w:ind w:firstLine="0" w:firstLineChars="0"/>
            <w:jc w:val="center"/>
          </w:pPr>
        </w:pPrChange>
      </w:pPr>
      <w:r>
        <w:rPr>
          <w:rFonts w:hint="eastAsia" w:ascii="黑体" w:hAnsi="黑体" w:eastAsia="黑体"/>
          <w:sz w:val="32"/>
          <w:szCs w:val="32"/>
        </w:rPr>
        <w:t>第</w:t>
      </w:r>
      <w:r>
        <w:rPr>
          <w:rFonts w:hint="eastAsia" w:ascii="黑体" w:hAnsi="黑体" w:eastAsia="黑体"/>
          <w:sz w:val="32"/>
          <w:szCs w:val="32"/>
          <w:lang w:eastAsia="zh-CN"/>
        </w:rPr>
        <w:t>三</w:t>
      </w:r>
      <w:r>
        <w:rPr>
          <w:rFonts w:hint="eastAsia" w:ascii="黑体" w:hAnsi="黑体" w:eastAsia="黑体"/>
          <w:sz w:val="32"/>
          <w:szCs w:val="32"/>
        </w:rPr>
        <w:t xml:space="preserve">部分  </w:t>
      </w:r>
      <w:del w:id="134" w:author="Administrator" w:date="2025-02-18T09:44:48Z">
        <w:r>
          <w:rPr>
            <w:rFonts w:hint="eastAsia" w:ascii="仿宋_GB2312" w:hAnsi="黑体" w:eastAsia="仿宋_GB2312" w:cs="仿宋_GB2312"/>
            <w:sz w:val="32"/>
            <w:szCs w:val="32"/>
          </w:rPr>
          <w:delText>××</w:delText>
        </w:r>
      </w:del>
      <w:del w:id="135" w:author="Administrator" w:date="2025-02-18T09:44:48Z">
        <w:r>
          <w:rPr>
            <w:rFonts w:hint="eastAsia" w:ascii="黑体" w:hAnsi="黑体" w:eastAsia="黑体"/>
            <w:sz w:val="32"/>
            <w:szCs w:val="32"/>
          </w:rPr>
          <w:delText>（</w:delText>
        </w:r>
      </w:del>
      <w:del w:id="136" w:author="Administrator" w:date="2025-02-18T09:44:49Z">
        <w:r>
          <w:rPr>
            <w:rFonts w:hint="eastAsia" w:ascii="黑体" w:hAnsi="黑体" w:eastAsia="黑体"/>
            <w:sz w:val="32"/>
            <w:szCs w:val="32"/>
          </w:rPr>
          <w:delText>部门或单位）</w:delText>
        </w:r>
      </w:del>
      <w:del w:id="137" w:author="Administrator" w:date="2025-02-18T09:44:50Z">
        <w:r>
          <w:rPr>
            <w:rFonts w:hint="eastAsia" w:ascii="仿宋_GB2312" w:hAnsi="黑体" w:eastAsia="仿宋_GB2312" w:cs="仿宋_GB2312"/>
            <w:sz w:val="32"/>
            <w:szCs w:val="32"/>
          </w:rPr>
          <w:delText>××</w:delText>
        </w:r>
      </w:del>
      <w:del w:id="138" w:author="Administrator" w:date="2025-02-18T09:44:50Z">
        <w:r>
          <w:rPr>
            <w:rFonts w:hint="eastAsia" w:ascii="黑体" w:hAnsi="黑体" w:eastAsia="黑体"/>
            <w:sz w:val="32"/>
            <w:szCs w:val="32"/>
          </w:rPr>
          <w:delText>年部门（</w:delText>
        </w:r>
      </w:del>
      <w:del w:id="139" w:author="Administrator" w:date="2025-02-18T09:44:51Z">
        <w:r>
          <w:rPr>
            <w:rFonts w:hint="eastAsia" w:ascii="黑体" w:hAnsi="黑体" w:eastAsia="黑体"/>
            <w:sz w:val="32"/>
            <w:szCs w:val="32"/>
          </w:rPr>
          <w:delText>单位）</w:delText>
        </w:r>
      </w:del>
      <w:ins w:id="140" w:author="Administrator" w:date="2025-02-18T09:44:53Z">
        <w:r>
          <w:rPr>
            <w:rFonts w:hint="eastAsia" w:ascii="黑体" w:hAnsi="宋体" w:eastAsia="黑体" w:cs="仿宋_GB2312"/>
            <w:sz w:val="32"/>
            <w:szCs w:val="32"/>
          </w:rPr>
          <w:t>琼海市嘉积中学</w:t>
        </w:r>
      </w:ins>
      <w:ins w:id="141" w:author="Administrator" w:date="2025-02-18T09:44:53Z">
        <w:r>
          <w:rPr>
            <w:rFonts w:hint="eastAsia" w:ascii="仿宋_GB2312" w:hAnsi="宋体" w:eastAsia="仿宋_GB2312" w:cs="仿宋_GB2312"/>
            <w:b/>
            <w:sz w:val="32"/>
            <w:szCs w:val="32"/>
          </w:rPr>
          <w:t>202</w:t>
        </w:r>
      </w:ins>
      <w:ins w:id="142" w:author="Administrator" w:date="2025-02-18T09:45:00Z">
        <w:r>
          <w:rPr>
            <w:rFonts w:hint="eastAsia" w:ascii="仿宋_GB2312" w:hAnsi="宋体" w:eastAsia="仿宋_GB2312" w:cs="仿宋_GB2312"/>
            <w:b/>
            <w:sz w:val="32"/>
            <w:szCs w:val="32"/>
            <w:lang w:val="en-US" w:eastAsia="zh-CN"/>
          </w:rPr>
          <w:t>5</w:t>
        </w:r>
      </w:ins>
      <w:ins w:id="143" w:author="Administrator" w:date="2025-02-18T09:44:53Z">
        <w:r>
          <w:rPr>
            <w:rFonts w:hint="eastAsia" w:ascii="黑体" w:hAnsi="宋体" w:eastAsia="黑体" w:cs="黑体"/>
            <w:sz w:val="32"/>
            <w:szCs w:val="32"/>
          </w:rPr>
          <w:t>年</w:t>
        </w:r>
      </w:ins>
      <w:ins w:id="144" w:author="Administrator" w:date="2025-02-18T09:44:53Z">
        <w:r>
          <w:rPr>
            <w:rFonts w:hint="eastAsia" w:ascii="黑体" w:hAnsi="黑体" w:eastAsia="黑体"/>
            <w:sz w:val="32"/>
            <w:szCs w:val="24"/>
          </w:rPr>
          <w:t>单位预算情况说明</w:t>
        </w:r>
      </w:ins>
    </w:p>
    <w:p>
      <w:pPr>
        <w:numPr>
          <w:ilvl w:val="-1"/>
          <w:numId w:val="0"/>
        </w:numPr>
        <w:spacing w:line="578" w:lineRule="exact"/>
        <w:ind w:firstLine="0" w:firstLineChars="0"/>
        <w:jc w:val="both"/>
        <w:rPr>
          <w:del w:id="146" w:author="Administrator" w:date="2025-02-18T09:45:18Z"/>
          <w:rFonts w:ascii="黑体" w:hAnsi="黑体" w:eastAsia="黑体"/>
          <w:sz w:val="32"/>
          <w:szCs w:val="32"/>
        </w:rPr>
        <w:pPrChange w:id="145" w:author="Administrator" w:date="2025-02-18T09:45:15Z">
          <w:pPr>
            <w:numPr>
              <w:ilvl w:val="-1"/>
              <w:numId w:val="0"/>
            </w:numPr>
            <w:spacing w:line="578" w:lineRule="exact"/>
            <w:ind w:firstLine="0" w:firstLineChars="0"/>
            <w:jc w:val="center"/>
          </w:pPr>
        </w:pPrChange>
      </w:pPr>
      <w:del w:id="147" w:author="Administrator" w:date="2025-02-18T09:45:15Z">
        <w:r>
          <w:rPr>
            <w:rFonts w:hint="eastAsia" w:ascii="黑体" w:hAnsi="黑体" w:eastAsia="黑体"/>
            <w:sz w:val="32"/>
            <w:szCs w:val="32"/>
          </w:rPr>
          <w:delText>预</w:delText>
        </w:r>
      </w:del>
      <w:del w:id="148" w:author="Administrator" w:date="2025-02-18T09:45:14Z">
        <w:r>
          <w:rPr>
            <w:rFonts w:hint="eastAsia" w:ascii="黑体" w:hAnsi="黑体" w:eastAsia="黑体"/>
            <w:sz w:val="32"/>
            <w:szCs w:val="32"/>
          </w:rPr>
          <w:delText>算情况说明</w:delText>
        </w:r>
      </w:del>
    </w:p>
    <w:p>
      <w:pPr>
        <w:numPr>
          <w:ilvl w:val="0"/>
          <w:numId w:val="0"/>
        </w:numPr>
        <w:spacing w:line="578" w:lineRule="exact"/>
        <w:jc w:val="both"/>
        <w:rPr>
          <w:del w:id="150" w:author="Administrator" w:date="2025-02-18T09:45:18Z"/>
          <w:rFonts w:ascii="黑体" w:hAnsi="黑体" w:eastAsia="黑体"/>
          <w:sz w:val="32"/>
          <w:szCs w:val="32"/>
        </w:rPr>
        <w:pPrChange w:id="149" w:author="Administrator" w:date="2025-02-18T09:45:18Z">
          <w:pPr>
            <w:spacing w:line="578" w:lineRule="exact"/>
            <w:jc w:val="center"/>
          </w:pPr>
        </w:pPrChange>
      </w:pPr>
    </w:p>
    <w:p>
      <w:pPr>
        <w:numPr>
          <w:ilvl w:val="0"/>
          <w:numId w:val="8"/>
          <w:ins w:id="152" w:author="Administrator" w:date="2025-02-18T09:46:33Z"/>
        </w:numPr>
        <w:jc w:val="left"/>
        <w:rPr>
          <w:ins w:id="153" w:author="Administrator" w:date="2025-02-18T09:46:33Z"/>
          <w:rFonts w:hint="eastAsia" w:ascii="黑体" w:hAnsi="黑体" w:eastAsia="黑体"/>
          <w:sz w:val="32"/>
          <w:szCs w:val="24"/>
        </w:rPr>
        <w:pPrChange w:id="151" w:author="Administrator" w:date="2025-02-18T09:46:33Z">
          <w:pPr>
            <w:numPr>
              <w:ilvl w:val="0"/>
              <w:numId w:val="0"/>
            </w:numPr>
            <w:jc w:val="left"/>
          </w:pPr>
        </w:pPrChange>
      </w:pPr>
      <w:del w:id="154" w:author="Administrator" w:date="2025-02-18T09:46:33Z">
        <w:r>
          <w:rPr>
            <w:rFonts w:hint="eastAsia" w:ascii="黑体" w:hAnsi="黑体" w:eastAsia="黑体"/>
            <w:sz w:val="32"/>
            <w:szCs w:val="32"/>
          </w:rPr>
          <w:delText>一、</w:delText>
        </w:r>
      </w:del>
      <w:ins w:id="155" w:author="Administrator" w:date="2025-02-18T09:45:38Z">
        <w:r>
          <w:rPr>
            <w:rFonts w:hint="eastAsia" w:ascii="黑体" w:hAnsi="黑体" w:eastAsia="黑体"/>
            <w:sz w:val="32"/>
            <w:szCs w:val="24"/>
          </w:rPr>
          <w:t>关于</w:t>
        </w:r>
      </w:ins>
      <w:ins w:id="156" w:author="Administrator" w:date="2025-02-18T09:45:38Z">
        <w:r>
          <w:rPr>
            <w:rFonts w:hint="eastAsia" w:ascii="黑体" w:hAnsi="宋体" w:eastAsia="黑体" w:cs="仿宋_GB2312"/>
            <w:sz w:val="36"/>
            <w:szCs w:val="36"/>
          </w:rPr>
          <w:t>琼海市嘉积中学</w:t>
        </w:r>
      </w:ins>
      <w:ins w:id="157" w:author="Administrator" w:date="2025-02-18T09:45:38Z">
        <w:r>
          <w:rPr>
            <w:rFonts w:hint="eastAsia" w:ascii="黑体" w:hAnsi="宋体" w:eastAsia="黑体" w:cs="仿宋_GB2312"/>
            <w:sz w:val="32"/>
            <w:szCs w:val="32"/>
          </w:rPr>
          <w:t>202</w:t>
        </w:r>
      </w:ins>
      <w:ins w:id="158" w:author="Administrator" w:date="2025-02-18T09:46:43Z">
        <w:r>
          <w:rPr>
            <w:rFonts w:hint="eastAsia" w:ascii="黑体" w:hAnsi="宋体" w:eastAsia="黑体" w:cs="仿宋_GB2312"/>
            <w:sz w:val="32"/>
            <w:szCs w:val="32"/>
            <w:lang w:val="en-US" w:eastAsia="zh-CN"/>
          </w:rPr>
          <w:t>5</w:t>
        </w:r>
      </w:ins>
      <w:ins w:id="159" w:author="Administrator" w:date="2025-02-18T09:45:38Z">
        <w:r>
          <w:rPr>
            <w:rFonts w:hint="eastAsia" w:ascii="黑体" w:hAnsi="宋体" w:eastAsia="黑体" w:cs="黑体"/>
            <w:sz w:val="32"/>
            <w:szCs w:val="32"/>
          </w:rPr>
          <w:t>年</w:t>
        </w:r>
      </w:ins>
      <w:ins w:id="160" w:author="Administrator" w:date="2025-02-18T09:45:38Z">
        <w:r>
          <w:rPr>
            <w:rFonts w:hint="eastAsia" w:ascii="黑体" w:hAnsi="黑体" w:eastAsia="黑体"/>
            <w:sz w:val="32"/>
            <w:szCs w:val="24"/>
          </w:rPr>
          <w:t>财政拨款收支预算情况的总体说明</w:t>
        </w:r>
      </w:ins>
    </w:p>
    <w:p>
      <w:pPr>
        <w:widowControl/>
        <w:adjustRightInd w:val="0"/>
        <w:snapToGrid w:val="0"/>
        <w:spacing w:line="360" w:lineRule="auto"/>
        <w:ind w:firstLine="640" w:firstLineChars="200"/>
        <w:jc w:val="left"/>
        <w:rPr>
          <w:rFonts w:ascii="黑体" w:hAnsi="黑体" w:eastAsia="黑体"/>
          <w:sz w:val="32"/>
          <w:szCs w:val="32"/>
        </w:rPr>
        <w:pPrChange w:id="161" w:author="Administrator" w:date="2025-02-18T16:52:35Z">
          <w:pPr>
            <w:spacing w:line="578" w:lineRule="exact"/>
            <w:ind w:firstLine="640" w:firstLineChars="200"/>
            <w:jc w:val="left"/>
          </w:pPr>
        </w:pPrChange>
      </w:pPr>
      <w:ins w:id="162" w:author="Administrator" w:date="2025-02-18T09:46:35Z">
        <w:r>
          <w:rPr>
            <w:rFonts w:hint="eastAsia" w:ascii="黑体" w:hAnsi="黑体" w:eastAsia="黑体"/>
            <w:sz w:val="32"/>
            <w:szCs w:val="24"/>
            <w:lang w:val="en-US" w:eastAsia="zh-CN"/>
          </w:rPr>
          <w:t xml:space="preserve"> </w:t>
        </w:r>
      </w:ins>
      <w:ins w:id="163" w:author="Administrator" w:date="2025-02-18T09:46:38Z">
        <w:r>
          <w:rPr>
            <w:rFonts w:hint="eastAsia" w:ascii="仿宋" w:hAnsi="仿宋" w:eastAsia="仿宋" w:cs="仿宋"/>
            <w:sz w:val="32"/>
            <w:szCs w:val="32"/>
          </w:rPr>
          <w:t>琼海市嘉积中学</w:t>
        </w:r>
      </w:ins>
      <w:ins w:id="164" w:author="Administrator" w:date="2025-02-18T09:46:38Z">
        <w:r>
          <w:rPr>
            <w:rFonts w:hint="eastAsia" w:ascii="仿宋" w:hAnsi="仿宋" w:eastAsia="仿宋" w:cs="仿宋"/>
            <w:sz w:val="32"/>
            <w:szCs w:val="32"/>
            <w:lang w:val="en-US" w:eastAsia="zh-CN"/>
          </w:rPr>
          <w:t>202</w:t>
        </w:r>
      </w:ins>
      <w:ins w:id="165" w:author="Administrator" w:date="2025-02-18T09:46:47Z">
        <w:r>
          <w:rPr>
            <w:rFonts w:hint="eastAsia" w:ascii="仿宋" w:hAnsi="仿宋" w:eastAsia="仿宋" w:cs="仿宋"/>
            <w:sz w:val="32"/>
            <w:szCs w:val="32"/>
            <w:lang w:val="en-US" w:eastAsia="zh-CN"/>
          </w:rPr>
          <w:t>5</w:t>
        </w:r>
      </w:ins>
      <w:ins w:id="166" w:author="Administrator" w:date="2025-02-18T09:46:38Z">
        <w:r>
          <w:rPr>
            <w:rFonts w:hint="eastAsia" w:ascii="仿宋" w:hAnsi="仿宋" w:eastAsia="仿宋" w:cs="仿宋"/>
            <w:sz w:val="32"/>
            <w:szCs w:val="32"/>
            <w:lang w:val="en-US" w:eastAsia="zh-CN"/>
          </w:rPr>
          <w:t>年</w:t>
        </w:r>
      </w:ins>
      <w:ins w:id="167" w:author="Administrator" w:date="2025-02-18T09:46:38Z">
        <w:r>
          <w:rPr>
            <w:rFonts w:hint="eastAsia" w:ascii="仿宋" w:hAnsi="仿宋" w:eastAsia="仿宋" w:cs="仿宋"/>
            <w:sz w:val="32"/>
            <w:szCs w:val="32"/>
          </w:rPr>
          <w:t>财政拨款收支总预算</w:t>
        </w:r>
      </w:ins>
      <w:ins w:id="168" w:author="Administrator" w:date="2025-02-18T09:53:11Z">
        <w:r>
          <w:rPr>
            <w:rFonts w:hint="eastAsia" w:ascii="仿宋" w:hAnsi="仿宋" w:eastAsia="仿宋" w:cs="仿宋"/>
            <w:sz w:val="32"/>
            <w:szCs w:val="32"/>
            <w:lang w:val="en-US" w:eastAsia="zh-CN"/>
          </w:rPr>
          <w:t>1</w:t>
        </w:r>
      </w:ins>
      <w:ins w:id="169" w:author="Administrator" w:date="2025-02-18T09:53:12Z">
        <w:r>
          <w:rPr>
            <w:rFonts w:hint="eastAsia" w:ascii="仿宋" w:hAnsi="仿宋" w:eastAsia="仿宋" w:cs="仿宋"/>
            <w:sz w:val="32"/>
            <w:szCs w:val="32"/>
            <w:lang w:val="en-US" w:eastAsia="zh-CN"/>
          </w:rPr>
          <w:t>137</w:t>
        </w:r>
      </w:ins>
      <w:ins w:id="170" w:author="Administrator" w:date="2025-02-18T09:53:13Z">
        <w:r>
          <w:rPr>
            <w:rFonts w:hint="eastAsia" w:ascii="仿宋" w:hAnsi="仿宋" w:eastAsia="仿宋" w:cs="仿宋"/>
            <w:sz w:val="32"/>
            <w:szCs w:val="32"/>
            <w:lang w:val="en-US" w:eastAsia="zh-CN"/>
          </w:rPr>
          <w:t>3.</w:t>
        </w:r>
      </w:ins>
      <w:ins w:id="171" w:author="Administrator" w:date="2025-02-18T09:53:14Z">
        <w:r>
          <w:rPr>
            <w:rFonts w:hint="eastAsia" w:ascii="仿宋" w:hAnsi="仿宋" w:eastAsia="仿宋" w:cs="仿宋"/>
            <w:sz w:val="32"/>
            <w:szCs w:val="32"/>
            <w:lang w:val="en-US" w:eastAsia="zh-CN"/>
          </w:rPr>
          <w:t>61</w:t>
        </w:r>
      </w:ins>
      <w:ins w:id="172" w:author="Administrator" w:date="2025-02-18T09:46:38Z">
        <w:r>
          <w:rPr>
            <w:rFonts w:hint="eastAsia" w:ascii="仿宋" w:hAnsi="仿宋" w:eastAsia="仿宋" w:cs="仿宋"/>
            <w:sz w:val="32"/>
            <w:szCs w:val="32"/>
          </w:rPr>
          <w:t>万元。其中，收入总计</w:t>
        </w:r>
      </w:ins>
      <w:ins w:id="173" w:author="Administrator" w:date="2025-02-18T09:46:38Z">
        <w:r>
          <w:rPr>
            <w:rFonts w:hint="eastAsia" w:ascii="仿宋" w:hAnsi="仿宋" w:eastAsia="仿宋" w:cs="仿宋"/>
            <w:sz w:val="32"/>
            <w:szCs w:val="32"/>
            <w:lang w:val="en-US" w:eastAsia="zh-CN"/>
          </w:rPr>
          <w:t>1</w:t>
        </w:r>
      </w:ins>
      <w:ins w:id="174" w:author="Administrator" w:date="2025-02-18T09:54:16Z">
        <w:r>
          <w:rPr>
            <w:rFonts w:hint="eastAsia" w:ascii="仿宋" w:hAnsi="仿宋" w:eastAsia="仿宋" w:cs="仿宋"/>
            <w:sz w:val="32"/>
            <w:szCs w:val="32"/>
            <w:lang w:val="en-US" w:eastAsia="zh-CN"/>
          </w:rPr>
          <w:t>1</w:t>
        </w:r>
      </w:ins>
      <w:ins w:id="175" w:author="Administrator" w:date="2025-02-18T09:54:18Z">
        <w:r>
          <w:rPr>
            <w:rFonts w:hint="eastAsia" w:ascii="仿宋" w:hAnsi="仿宋" w:eastAsia="仿宋" w:cs="仿宋"/>
            <w:sz w:val="32"/>
            <w:szCs w:val="32"/>
            <w:lang w:val="en-US" w:eastAsia="zh-CN"/>
          </w:rPr>
          <w:t>37</w:t>
        </w:r>
      </w:ins>
      <w:ins w:id="176" w:author="Administrator" w:date="2025-02-18T09:54:19Z">
        <w:r>
          <w:rPr>
            <w:rFonts w:hint="eastAsia" w:ascii="仿宋" w:hAnsi="仿宋" w:eastAsia="仿宋" w:cs="仿宋"/>
            <w:sz w:val="32"/>
            <w:szCs w:val="32"/>
            <w:lang w:val="en-US" w:eastAsia="zh-CN"/>
          </w:rPr>
          <w:t>3.</w:t>
        </w:r>
      </w:ins>
      <w:ins w:id="177" w:author="Administrator" w:date="2025-02-18T09:54:20Z">
        <w:r>
          <w:rPr>
            <w:rFonts w:hint="eastAsia" w:ascii="仿宋" w:hAnsi="仿宋" w:eastAsia="仿宋" w:cs="仿宋"/>
            <w:sz w:val="32"/>
            <w:szCs w:val="32"/>
            <w:lang w:val="en-US" w:eastAsia="zh-CN"/>
          </w:rPr>
          <w:t>61</w:t>
        </w:r>
      </w:ins>
      <w:ins w:id="178" w:author="Administrator" w:date="2025-02-18T09:46:38Z">
        <w:r>
          <w:rPr>
            <w:rFonts w:hint="eastAsia" w:ascii="仿宋" w:hAnsi="仿宋" w:eastAsia="仿宋" w:cs="仿宋"/>
            <w:sz w:val="32"/>
            <w:szCs w:val="32"/>
          </w:rPr>
          <w:t>万元，包括一般公共预算本年收入</w:t>
        </w:r>
      </w:ins>
      <w:ins w:id="179" w:author="Administrator" w:date="2025-02-18T09:46:38Z">
        <w:r>
          <w:rPr>
            <w:rFonts w:hint="eastAsia" w:ascii="仿宋" w:hAnsi="仿宋" w:eastAsia="仿宋" w:cs="仿宋"/>
            <w:sz w:val="32"/>
            <w:szCs w:val="32"/>
            <w:lang w:val="en-US" w:eastAsia="zh-CN"/>
          </w:rPr>
          <w:t>10890</w:t>
        </w:r>
      </w:ins>
      <w:ins w:id="180" w:author="Administrator" w:date="2025-02-18T09:46:38Z">
        <w:r>
          <w:rPr>
            <w:rFonts w:hint="eastAsia" w:ascii="仿宋" w:hAnsi="仿宋" w:eastAsia="仿宋" w:cs="仿宋"/>
            <w:sz w:val="32"/>
            <w:szCs w:val="32"/>
          </w:rPr>
          <w:t>万元、上年结转</w:t>
        </w:r>
      </w:ins>
      <w:ins w:id="181" w:author="Administrator" w:date="2025-02-18T09:55:16Z">
        <w:r>
          <w:rPr>
            <w:rFonts w:hint="eastAsia" w:ascii="仿宋" w:hAnsi="仿宋" w:eastAsia="仿宋" w:cs="仿宋"/>
            <w:sz w:val="32"/>
            <w:szCs w:val="32"/>
            <w:lang w:val="en-US" w:eastAsia="zh-CN"/>
          </w:rPr>
          <w:t>1</w:t>
        </w:r>
      </w:ins>
      <w:ins w:id="182" w:author="Administrator" w:date="2025-02-18T09:55:17Z">
        <w:r>
          <w:rPr>
            <w:rFonts w:hint="eastAsia" w:ascii="仿宋" w:hAnsi="仿宋" w:eastAsia="仿宋" w:cs="仿宋"/>
            <w:sz w:val="32"/>
            <w:szCs w:val="32"/>
            <w:lang w:val="en-US" w:eastAsia="zh-CN"/>
          </w:rPr>
          <w:t>99</w:t>
        </w:r>
      </w:ins>
      <w:ins w:id="183" w:author="Administrator" w:date="2025-02-18T09:55:18Z">
        <w:r>
          <w:rPr>
            <w:rFonts w:hint="eastAsia" w:ascii="仿宋" w:hAnsi="仿宋" w:eastAsia="仿宋" w:cs="仿宋"/>
            <w:sz w:val="32"/>
            <w:szCs w:val="32"/>
            <w:lang w:val="en-US" w:eastAsia="zh-CN"/>
          </w:rPr>
          <w:t>.29</w:t>
        </w:r>
      </w:ins>
      <w:ins w:id="184" w:author="Administrator" w:date="2025-02-18T09:46:38Z">
        <w:r>
          <w:rPr>
            <w:rFonts w:hint="eastAsia" w:ascii="仿宋" w:hAnsi="仿宋" w:eastAsia="仿宋" w:cs="仿宋"/>
            <w:sz w:val="32"/>
            <w:szCs w:val="32"/>
          </w:rPr>
          <w:t>万元，政府性基金预算本年收入</w:t>
        </w:r>
      </w:ins>
      <w:ins w:id="185" w:author="Administrator" w:date="2025-02-18T09:55:27Z">
        <w:r>
          <w:rPr>
            <w:rFonts w:hint="eastAsia" w:ascii="仿宋" w:hAnsi="仿宋" w:eastAsia="仿宋" w:cs="仿宋"/>
            <w:sz w:val="32"/>
            <w:szCs w:val="32"/>
            <w:lang w:val="en-US" w:eastAsia="zh-CN"/>
          </w:rPr>
          <w:t>295</w:t>
        </w:r>
      </w:ins>
      <w:ins w:id="186" w:author="Administrator" w:date="2025-02-18T09:55:28Z">
        <w:r>
          <w:rPr>
            <w:rFonts w:hint="eastAsia" w:ascii="仿宋" w:hAnsi="仿宋" w:eastAsia="仿宋" w:cs="仿宋"/>
            <w:sz w:val="32"/>
            <w:szCs w:val="32"/>
            <w:lang w:val="en-US" w:eastAsia="zh-CN"/>
          </w:rPr>
          <w:t>.3</w:t>
        </w:r>
      </w:ins>
      <w:ins w:id="187" w:author="Administrator" w:date="2025-02-18T09:55:29Z">
        <w:r>
          <w:rPr>
            <w:rFonts w:hint="eastAsia" w:ascii="仿宋" w:hAnsi="仿宋" w:eastAsia="仿宋" w:cs="仿宋"/>
            <w:sz w:val="32"/>
            <w:szCs w:val="32"/>
            <w:lang w:val="en-US" w:eastAsia="zh-CN"/>
          </w:rPr>
          <w:t>2</w:t>
        </w:r>
      </w:ins>
      <w:ins w:id="188" w:author="Administrator" w:date="2025-02-18T09:46:38Z">
        <w:r>
          <w:rPr>
            <w:rFonts w:hint="eastAsia" w:ascii="仿宋" w:hAnsi="仿宋" w:eastAsia="仿宋" w:cs="仿宋"/>
            <w:sz w:val="32"/>
            <w:szCs w:val="32"/>
          </w:rPr>
          <w:t>万元、上年结转</w:t>
        </w:r>
      </w:ins>
      <w:ins w:id="189" w:author="Administrator" w:date="2025-02-18T09:46:38Z">
        <w:r>
          <w:rPr>
            <w:rFonts w:hint="eastAsia" w:ascii="仿宋" w:hAnsi="仿宋" w:eastAsia="仿宋" w:cs="仿宋"/>
            <w:sz w:val="32"/>
            <w:szCs w:val="32"/>
            <w:lang w:val="en-US" w:eastAsia="zh-CN"/>
          </w:rPr>
          <w:t>0</w:t>
        </w:r>
      </w:ins>
      <w:ins w:id="190" w:author="Administrator" w:date="2025-02-18T09:46:38Z">
        <w:r>
          <w:rPr>
            <w:rFonts w:hint="eastAsia" w:ascii="仿宋" w:hAnsi="仿宋" w:eastAsia="仿宋" w:cs="仿宋"/>
            <w:sz w:val="32"/>
            <w:szCs w:val="32"/>
          </w:rPr>
          <w:t>万元；支出总计</w:t>
        </w:r>
      </w:ins>
      <w:ins w:id="191" w:author="Administrator" w:date="2025-02-18T09:56:25Z">
        <w:r>
          <w:rPr>
            <w:rFonts w:hint="eastAsia" w:ascii="仿宋" w:hAnsi="仿宋" w:eastAsia="仿宋" w:cs="仿宋"/>
            <w:sz w:val="32"/>
            <w:szCs w:val="32"/>
            <w:lang w:val="en-US" w:eastAsia="zh-CN"/>
          </w:rPr>
          <w:t>1</w:t>
        </w:r>
      </w:ins>
      <w:ins w:id="192" w:author="Administrator" w:date="2025-02-18T09:56:26Z">
        <w:r>
          <w:rPr>
            <w:rFonts w:hint="eastAsia" w:ascii="仿宋" w:hAnsi="仿宋" w:eastAsia="仿宋" w:cs="仿宋"/>
            <w:sz w:val="32"/>
            <w:szCs w:val="32"/>
            <w:lang w:val="en-US" w:eastAsia="zh-CN"/>
          </w:rPr>
          <w:t>13</w:t>
        </w:r>
      </w:ins>
      <w:ins w:id="193" w:author="Administrator" w:date="2025-02-18T09:56:27Z">
        <w:r>
          <w:rPr>
            <w:rFonts w:hint="eastAsia" w:ascii="仿宋" w:hAnsi="仿宋" w:eastAsia="仿宋" w:cs="仿宋"/>
            <w:sz w:val="32"/>
            <w:szCs w:val="32"/>
            <w:lang w:val="en-US" w:eastAsia="zh-CN"/>
          </w:rPr>
          <w:t>73</w:t>
        </w:r>
      </w:ins>
      <w:ins w:id="194" w:author="Administrator" w:date="2025-02-18T09:56:29Z">
        <w:r>
          <w:rPr>
            <w:rFonts w:hint="eastAsia" w:ascii="仿宋" w:hAnsi="仿宋" w:eastAsia="仿宋" w:cs="仿宋"/>
            <w:sz w:val="32"/>
            <w:szCs w:val="32"/>
            <w:lang w:val="en-US" w:eastAsia="zh-CN"/>
          </w:rPr>
          <w:t>.61</w:t>
        </w:r>
      </w:ins>
      <w:ins w:id="195" w:author="Administrator" w:date="2025-02-18T09:46:38Z">
        <w:r>
          <w:rPr>
            <w:rFonts w:hint="eastAsia" w:ascii="仿宋" w:hAnsi="仿宋" w:eastAsia="仿宋" w:cs="仿宋"/>
            <w:sz w:val="32"/>
            <w:szCs w:val="32"/>
          </w:rPr>
          <w:t>万元，包括教育支出</w:t>
        </w:r>
      </w:ins>
      <w:ins w:id="196" w:author="Administrator" w:date="2025-02-18T09:56:59Z">
        <w:r>
          <w:rPr>
            <w:rFonts w:hint="eastAsia" w:ascii="仿宋" w:hAnsi="仿宋" w:eastAsia="仿宋" w:cs="仿宋"/>
            <w:sz w:val="32"/>
            <w:szCs w:val="32"/>
            <w:lang w:val="en-US" w:eastAsia="zh-CN"/>
          </w:rPr>
          <w:t>7</w:t>
        </w:r>
      </w:ins>
      <w:ins w:id="197" w:author="Administrator" w:date="2025-02-18T09:57:00Z">
        <w:r>
          <w:rPr>
            <w:rFonts w:hint="eastAsia" w:ascii="仿宋" w:hAnsi="仿宋" w:eastAsia="仿宋" w:cs="仿宋"/>
            <w:sz w:val="32"/>
            <w:szCs w:val="32"/>
            <w:lang w:val="en-US" w:eastAsia="zh-CN"/>
          </w:rPr>
          <w:t>1</w:t>
        </w:r>
      </w:ins>
      <w:ins w:id="198" w:author="Administrator" w:date="2025-02-18T09:57:01Z">
        <w:r>
          <w:rPr>
            <w:rFonts w:hint="eastAsia" w:ascii="仿宋" w:hAnsi="仿宋" w:eastAsia="仿宋" w:cs="仿宋"/>
            <w:sz w:val="32"/>
            <w:szCs w:val="32"/>
            <w:lang w:val="en-US" w:eastAsia="zh-CN"/>
          </w:rPr>
          <w:t>69</w:t>
        </w:r>
      </w:ins>
      <w:ins w:id="199" w:author="Administrator" w:date="2025-02-18T09:57:02Z">
        <w:r>
          <w:rPr>
            <w:rFonts w:hint="eastAsia" w:ascii="仿宋" w:hAnsi="仿宋" w:eastAsia="仿宋" w:cs="仿宋"/>
            <w:sz w:val="32"/>
            <w:szCs w:val="32"/>
            <w:lang w:val="en-US" w:eastAsia="zh-CN"/>
          </w:rPr>
          <w:t>.7</w:t>
        </w:r>
      </w:ins>
      <w:ins w:id="200" w:author="Administrator" w:date="2025-02-18T09:57:03Z">
        <w:r>
          <w:rPr>
            <w:rFonts w:hint="eastAsia" w:ascii="仿宋" w:hAnsi="仿宋" w:eastAsia="仿宋" w:cs="仿宋"/>
            <w:sz w:val="32"/>
            <w:szCs w:val="32"/>
            <w:lang w:val="en-US" w:eastAsia="zh-CN"/>
          </w:rPr>
          <w:t>8</w:t>
        </w:r>
      </w:ins>
      <w:ins w:id="201" w:author="Administrator" w:date="2025-02-18T09:46:38Z">
        <w:r>
          <w:rPr>
            <w:rFonts w:hint="eastAsia" w:ascii="仿宋" w:hAnsi="仿宋" w:eastAsia="仿宋" w:cs="仿宋"/>
            <w:sz w:val="32"/>
            <w:szCs w:val="32"/>
          </w:rPr>
          <w:t>万元、社会保障和就业支出</w:t>
        </w:r>
      </w:ins>
      <w:ins w:id="202" w:author="Administrator" w:date="2025-02-18T09:46:38Z">
        <w:r>
          <w:rPr>
            <w:rFonts w:hint="eastAsia" w:ascii="仿宋" w:hAnsi="仿宋" w:eastAsia="仿宋" w:cs="仿宋"/>
            <w:sz w:val="32"/>
            <w:szCs w:val="32"/>
            <w:lang w:val="en-US" w:eastAsia="zh-CN"/>
          </w:rPr>
          <w:t>1</w:t>
        </w:r>
      </w:ins>
      <w:ins w:id="203" w:author="Administrator" w:date="2025-02-18T09:57:10Z">
        <w:r>
          <w:rPr>
            <w:rFonts w:hint="eastAsia" w:ascii="仿宋" w:hAnsi="仿宋" w:eastAsia="仿宋" w:cs="仿宋"/>
            <w:sz w:val="32"/>
            <w:szCs w:val="32"/>
            <w:lang w:val="en-US" w:eastAsia="zh-CN"/>
          </w:rPr>
          <w:t>8</w:t>
        </w:r>
      </w:ins>
      <w:ins w:id="204" w:author="Administrator" w:date="2025-02-18T09:57:11Z">
        <w:r>
          <w:rPr>
            <w:rFonts w:hint="eastAsia" w:ascii="仿宋" w:hAnsi="仿宋" w:eastAsia="仿宋" w:cs="仿宋"/>
            <w:sz w:val="32"/>
            <w:szCs w:val="32"/>
            <w:lang w:val="en-US" w:eastAsia="zh-CN"/>
          </w:rPr>
          <w:t>9</w:t>
        </w:r>
      </w:ins>
      <w:ins w:id="205" w:author="Administrator" w:date="2025-02-18T09:57:12Z">
        <w:r>
          <w:rPr>
            <w:rFonts w:hint="eastAsia" w:ascii="仿宋" w:hAnsi="仿宋" w:eastAsia="仿宋" w:cs="仿宋"/>
            <w:sz w:val="32"/>
            <w:szCs w:val="32"/>
            <w:lang w:val="en-US" w:eastAsia="zh-CN"/>
          </w:rPr>
          <w:t>5.</w:t>
        </w:r>
      </w:ins>
      <w:ins w:id="206" w:author="Administrator" w:date="2025-02-18T09:57:13Z">
        <w:r>
          <w:rPr>
            <w:rFonts w:hint="eastAsia" w:ascii="仿宋" w:hAnsi="仿宋" w:eastAsia="仿宋" w:cs="仿宋"/>
            <w:sz w:val="32"/>
            <w:szCs w:val="32"/>
            <w:lang w:val="en-US" w:eastAsia="zh-CN"/>
          </w:rPr>
          <w:t>88</w:t>
        </w:r>
      </w:ins>
      <w:ins w:id="207" w:author="Administrator" w:date="2025-02-18T09:46:38Z">
        <w:r>
          <w:rPr>
            <w:rFonts w:hint="eastAsia" w:ascii="仿宋" w:hAnsi="仿宋" w:eastAsia="仿宋" w:cs="仿宋"/>
            <w:sz w:val="32"/>
            <w:szCs w:val="32"/>
          </w:rPr>
          <w:t>万元、卫生健康支出</w:t>
        </w:r>
      </w:ins>
      <w:ins w:id="208" w:author="Administrator" w:date="2025-02-18T09:46:38Z">
        <w:r>
          <w:rPr>
            <w:rFonts w:hint="eastAsia" w:ascii="仿宋" w:hAnsi="仿宋" w:eastAsia="仿宋" w:cs="仿宋"/>
            <w:sz w:val="32"/>
            <w:szCs w:val="32"/>
            <w:lang w:val="en-US" w:eastAsia="zh-CN"/>
          </w:rPr>
          <w:t>1</w:t>
        </w:r>
      </w:ins>
      <w:ins w:id="209" w:author="Administrator" w:date="2025-02-18T09:57:21Z">
        <w:r>
          <w:rPr>
            <w:rFonts w:hint="eastAsia" w:ascii="仿宋" w:hAnsi="仿宋" w:eastAsia="仿宋" w:cs="仿宋"/>
            <w:sz w:val="32"/>
            <w:szCs w:val="32"/>
            <w:lang w:val="en-US" w:eastAsia="zh-CN"/>
          </w:rPr>
          <w:t>22</w:t>
        </w:r>
      </w:ins>
      <w:ins w:id="210" w:author="Administrator" w:date="2025-02-18T09:57:22Z">
        <w:r>
          <w:rPr>
            <w:rFonts w:hint="eastAsia" w:ascii="仿宋" w:hAnsi="仿宋" w:eastAsia="仿宋" w:cs="仿宋"/>
            <w:sz w:val="32"/>
            <w:szCs w:val="32"/>
            <w:lang w:val="en-US" w:eastAsia="zh-CN"/>
          </w:rPr>
          <w:t>3.0</w:t>
        </w:r>
      </w:ins>
      <w:ins w:id="211" w:author="Administrator" w:date="2025-02-18T09:57:23Z">
        <w:r>
          <w:rPr>
            <w:rFonts w:hint="eastAsia" w:ascii="仿宋" w:hAnsi="仿宋" w:eastAsia="仿宋" w:cs="仿宋"/>
            <w:sz w:val="32"/>
            <w:szCs w:val="32"/>
            <w:lang w:val="en-US" w:eastAsia="zh-CN"/>
          </w:rPr>
          <w:t>9</w:t>
        </w:r>
      </w:ins>
      <w:ins w:id="212" w:author="Administrator" w:date="2025-02-18T09:46:38Z">
        <w:r>
          <w:rPr>
            <w:rFonts w:hint="eastAsia" w:ascii="仿宋" w:hAnsi="仿宋" w:eastAsia="仿宋" w:cs="仿宋"/>
            <w:sz w:val="32"/>
            <w:szCs w:val="32"/>
          </w:rPr>
          <w:t>万元、</w:t>
        </w:r>
      </w:ins>
      <w:ins w:id="213" w:author="Administrator" w:date="2025-02-18T09:46:38Z">
        <w:r>
          <w:rPr>
            <w:rFonts w:hint="eastAsia" w:ascii="仿宋" w:hAnsi="仿宋" w:eastAsia="仿宋" w:cs="仿宋"/>
            <w:sz w:val="32"/>
            <w:szCs w:val="32"/>
            <w:lang w:eastAsia="zh-CN"/>
          </w:rPr>
          <w:t>城乡社区支出</w:t>
        </w:r>
      </w:ins>
      <w:ins w:id="214" w:author="Administrator" w:date="2025-02-18T09:46:38Z">
        <w:r>
          <w:rPr>
            <w:rFonts w:hint="eastAsia" w:ascii="仿宋" w:hAnsi="仿宋" w:eastAsia="仿宋" w:cs="仿宋"/>
            <w:sz w:val="32"/>
            <w:szCs w:val="32"/>
            <w:lang w:val="en-US" w:eastAsia="zh-CN"/>
          </w:rPr>
          <w:t>2</w:t>
        </w:r>
      </w:ins>
      <w:ins w:id="215" w:author="Administrator" w:date="2025-02-18T09:57:32Z">
        <w:r>
          <w:rPr>
            <w:rFonts w:hint="eastAsia" w:ascii="仿宋" w:hAnsi="仿宋" w:eastAsia="仿宋" w:cs="仿宋"/>
            <w:sz w:val="32"/>
            <w:szCs w:val="32"/>
            <w:lang w:val="en-US" w:eastAsia="zh-CN"/>
          </w:rPr>
          <w:t>95</w:t>
        </w:r>
      </w:ins>
      <w:ins w:id="216" w:author="Administrator" w:date="2025-02-18T09:57:33Z">
        <w:r>
          <w:rPr>
            <w:rFonts w:hint="eastAsia" w:ascii="仿宋" w:hAnsi="仿宋" w:eastAsia="仿宋" w:cs="仿宋"/>
            <w:sz w:val="32"/>
            <w:szCs w:val="32"/>
            <w:lang w:val="en-US" w:eastAsia="zh-CN"/>
          </w:rPr>
          <w:t>.32</w:t>
        </w:r>
      </w:ins>
      <w:ins w:id="217" w:author="Administrator" w:date="2025-02-18T09:46:38Z">
        <w:r>
          <w:rPr>
            <w:rFonts w:hint="eastAsia" w:ascii="仿宋" w:hAnsi="仿宋" w:eastAsia="仿宋" w:cs="仿宋"/>
            <w:sz w:val="32"/>
            <w:szCs w:val="32"/>
            <w:lang w:val="en-US" w:eastAsia="zh-CN"/>
          </w:rPr>
          <w:t>万元</w:t>
        </w:r>
      </w:ins>
      <w:ins w:id="218" w:author="Administrator" w:date="2025-02-18T09:46:38Z">
        <w:r>
          <w:rPr>
            <w:rFonts w:hint="eastAsia" w:ascii="仿宋" w:hAnsi="仿宋" w:eastAsia="仿宋" w:cs="仿宋"/>
            <w:sz w:val="32"/>
            <w:szCs w:val="32"/>
            <w:lang w:eastAsia="zh-CN"/>
          </w:rPr>
          <w:t>、</w:t>
        </w:r>
      </w:ins>
      <w:ins w:id="219" w:author="Administrator" w:date="2025-02-18T09:46:38Z">
        <w:r>
          <w:rPr>
            <w:rFonts w:hint="eastAsia" w:ascii="仿宋" w:hAnsi="仿宋" w:eastAsia="仿宋" w:cs="仿宋"/>
            <w:sz w:val="32"/>
            <w:szCs w:val="32"/>
          </w:rPr>
          <w:t>住房保障支</w:t>
        </w:r>
      </w:ins>
      <w:ins w:id="220" w:author="Administrator" w:date="2025-02-18T09:46:38Z">
        <w:r>
          <w:rPr>
            <w:rFonts w:hint="eastAsia" w:ascii="仿宋" w:hAnsi="仿宋" w:eastAsia="仿宋" w:cs="仿宋"/>
            <w:sz w:val="32"/>
            <w:szCs w:val="32"/>
            <w:lang w:val="en-US" w:eastAsia="zh-CN"/>
          </w:rPr>
          <w:t>出</w:t>
        </w:r>
      </w:ins>
      <w:ins w:id="221" w:author="Administrator" w:date="2025-02-18T09:57:42Z">
        <w:r>
          <w:rPr>
            <w:rFonts w:hint="eastAsia" w:ascii="仿宋" w:hAnsi="仿宋" w:eastAsia="仿宋" w:cs="仿宋"/>
            <w:sz w:val="32"/>
            <w:szCs w:val="32"/>
            <w:lang w:val="en-US" w:eastAsia="zh-CN"/>
          </w:rPr>
          <w:t>789</w:t>
        </w:r>
      </w:ins>
      <w:ins w:id="222" w:author="Administrator" w:date="2025-02-18T09:57:44Z">
        <w:r>
          <w:rPr>
            <w:rFonts w:hint="eastAsia" w:ascii="仿宋" w:hAnsi="仿宋" w:eastAsia="仿宋" w:cs="仿宋"/>
            <w:sz w:val="32"/>
            <w:szCs w:val="32"/>
            <w:lang w:val="en-US" w:eastAsia="zh-CN"/>
          </w:rPr>
          <w:t>.54</w:t>
        </w:r>
      </w:ins>
      <w:ins w:id="223" w:author="Administrator" w:date="2025-02-18T09:46:38Z">
        <w:r>
          <w:rPr>
            <w:rFonts w:hint="eastAsia" w:ascii="仿宋" w:hAnsi="仿宋" w:eastAsia="仿宋" w:cs="仿宋"/>
            <w:sz w:val="32"/>
            <w:szCs w:val="32"/>
          </w:rPr>
          <w:t>万元,结转下年0万元。</w:t>
        </w:r>
      </w:ins>
      <w:del w:id="224" w:author="Administrator" w:date="2025-02-18T09:45:58Z">
        <w:r>
          <w:rPr>
            <w:rFonts w:hint="eastAsia" w:ascii="黑体" w:hAnsi="黑体" w:eastAsia="黑体"/>
            <w:sz w:val="32"/>
            <w:szCs w:val="32"/>
          </w:rPr>
          <w:delText>关</w:delText>
        </w:r>
      </w:del>
      <w:del w:id="225" w:author="Administrator" w:date="2025-02-18T09:45:57Z">
        <w:r>
          <w:rPr>
            <w:rFonts w:hint="eastAsia" w:ascii="黑体" w:hAnsi="黑体" w:eastAsia="黑体"/>
            <w:sz w:val="32"/>
            <w:szCs w:val="32"/>
          </w:rPr>
          <w:delText>于</w:delText>
        </w:r>
      </w:del>
      <w:del w:id="226" w:author="Administrator" w:date="2025-02-18T09:45:57Z">
        <w:r>
          <w:rPr>
            <w:rFonts w:hint="eastAsia" w:ascii="仿宋_GB2312" w:hAnsi="黑体" w:eastAsia="仿宋_GB2312" w:cs="仿宋_GB2312"/>
            <w:sz w:val="32"/>
            <w:szCs w:val="32"/>
          </w:rPr>
          <w:delText>××</w:delText>
        </w:r>
      </w:del>
      <w:del w:id="227" w:author="Administrator" w:date="2025-02-18T09:45:57Z">
        <w:r>
          <w:rPr>
            <w:rFonts w:hint="eastAsia" w:ascii="黑体" w:hAnsi="黑体" w:eastAsia="黑体"/>
            <w:sz w:val="32"/>
            <w:szCs w:val="32"/>
          </w:rPr>
          <w:delText>（部</w:delText>
        </w:r>
      </w:del>
      <w:del w:id="228" w:author="Administrator" w:date="2025-02-18T09:45:56Z">
        <w:r>
          <w:rPr>
            <w:rFonts w:hint="eastAsia" w:ascii="黑体" w:hAnsi="黑体" w:eastAsia="黑体"/>
            <w:sz w:val="32"/>
            <w:szCs w:val="32"/>
          </w:rPr>
          <w:delText>门或单位）</w:delText>
        </w:r>
      </w:del>
      <w:del w:id="229" w:author="Administrator" w:date="2025-02-18T09:45:56Z">
        <w:r>
          <w:rPr>
            <w:rFonts w:hint="eastAsia" w:ascii="仿宋_GB2312" w:hAnsi="黑体" w:eastAsia="仿宋_GB2312" w:cs="仿宋_GB2312"/>
            <w:sz w:val="32"/>
            <w:szCs w:val="32"/>
          </w:rPr>
          <w:delText>××</w:delText>
        </w:r>
      </w:del>
      <w:del w:id="230" w:author="Administrator" w:date="2025-02-18T09:45:56Z">
        <w:r>
          <w:rPr>
            <w:rFonts w:hint="eastAsia" w:ascii="黑体" w:hAnsi="黑体" w:eastAsia="黑体"/>
            <w:sz w:val="32"/>
            <w:szCs w:val="32"/>
          </w:rPr>
          <w:delText>年财政拨款收支预算情况的总体说</w:delText>
        </w:r>
      </w:del>
      <w:del w:id="231" w:author="Administrator" w:date="2025-02-18T09:45:55Z">
        <w:r>
          <w:rPr>
            <w:rFonts w:hint="eastAsia" w:ascii="黑体" w:hAnsi="黑体" w:eastAsia="黑体"/>
            <w:sz w:val="32"/>
            <w:szCs w:val="32"/>
          </w:rPr>
          <w:delText>明</w:delText>
        </w:r>
      </w:del>
    </w:p>
    <w:p>
      <w:pPr>
        <w:spacing w:line="578" w:lineRule="exact"/>
        <w:ind w:firstLine="640" w:firstLineChars="200"/>
        <w:jc w:val="left"/>
        <w:rPr>
          <w:del w:id="232" w:author="Administrator" w:date="2025-02-18T09:57:55Z"/>
          <w:rFonts w:hint="eastAsia" w:ascii="仿宋" w:hAnsi="仿宋" w:eastAsia="仿宋" w:cs="仿宋"/>
          <w:sz w:val="32"/>
          <w:szCs w:val="32"/>
        </w:rPr>
      </w:pPr>
      <w:del w:id="233" w:author="Administrator" w:date="2025-02-18T09:57:55Z">
        <w:r>
          <w:rPr>
            <w:rFonts w:hint="eastAsia" w:ascii="仿宋" w:hAnsi="仿宋" w:eastAsia="仿宋" w:cs="仿宋"/>
            <w:sz w:val="32"/>
            <w:szCs w:val="32"/>
          </w:rPr>
          <w:delText>××（部门或单位）××年财政拨款收支总预算××万元。其中，收入总计××万元，包括一般公共预算本年收入××万元、上年结转××万元，政府性基金预算本年收入××万元、上年结转××万元；支出总计××万元，包括一般公共服务支出××万元、外交支出××万元、国防支出××万元、……，结转下年××万元。</w:delText>
        </w:r>
      </w:del>
    </w:p>
    <w:p>
      <w:pPr>
        <w:jc w:val="left"/>
        <w:rPr>
          <w:ins w:id="234" w:author="Administrator" w:date="2025-02-18T09:58:43Z"/>
          <w:rFonts w:hint="eastAsia" w:ascii="黑体" w:hAnsi="黑体" w:eastAsia="黑体" w:cs="黑体"/>
          <w:sz w:val="32"/>
          <w:szCs w:val="24"/>
        </w:rPr>
      </w:pPr>
      <w:r>
        <w:rPr>
          <w:rFonts w:hint="eastAsia" w:ascii="黑体" w:hAnsi="黑体" w:eastAsia="黑体"/>
          <w:sz w:val="32"/>
          <w:szCs w:val="32"/>
        </w:rPr>
        <w:t>二、</w:t>
      </w:r>
      <w:ins w:id="235" w:author="Administrator" w:date="2025-02-18T09:58:43Z">
        <w:r>
          <w:rPr>
            <w:rFonts w:hint="eastAsia" w:ascii="黑体" w:hAnsi="黑体" w:eastAsia="黑体" w:cs="黑体"/>
            <w:sz w:val="32"/>
            <w:szCs w:val="24"/>
          </w:rPr>
          <w:t>关于</w:t>
        </w:r>
      </w:ins>
      <w:ins w:id="236" w:author="Administrator" w:date="2025-02-18T09:58:43Z">
        <w:r>
          <w:rPr>
            <w:rFonts w:hint="eastAsia" w:ascii="黑体" w:hAnsi="黑体" w:eastAsia="黑体" w:cs="黑体"/>
            <w:sz w:val="36"/>
            <w:szCs w:val="36"/>
          </w:rPr>
          <w:t>琼海市嘉积中学</w:t>
        </w:r>
      </w:ins>
      <w:ins w:id="237" w:author="Administrator" w:date="2025-02-18T09:58:43Z">
        <w:r>
          <w:rPr>
            <w:rFonts w:hint="eastAsia" w:ascii="黑体" w:hAnsi="黑体" w:eastAsia="黑体" w:cs="黑体"/>
            <w:sz w:val="32"/>
            <w:szCs w:val="32"/>
            <w:lang w:val="en-US" w:eastAsia="zh-CN"/>
          </w:rPr>
          <w:t>202</w:t>
        </w:r>
      </w:ins>
      <w:ins w:id="238" w:author="Administrator" w:date="2025-02-18T09:58:53Z">
        <w:r>
          <w:rPr>
            <w:rFonts w:hint="eastAsia" w:ascii="黑体" w:hAnsi="黑体" w:eastAsia="黑体" w:cs="黑体"/>
            <w:sz w:val="32"/>
            <w:szCs w:val="32"/>
            <w:lang w:val="en-US" w:eastAsia="zh-CN"/>
          </w:rPr>
          <w:t>5</w:t>
        </w:r>
      </w:ins>
      <w:ins w:id="239" w:author="Administrator" w:date="2025-02-18T09:58:43Z">
        <w:r>
          <w:rPr>
            <w:rFonts w:hint="eastAsia" w:ascii="黑体" w:hAnsi="黑体" w:eastAsia="黑体" w:cs="黑体"/>
            <w:sz w:val="32"/>
            <w:szCs w:val="24"/>
          </w:rPr>
          <w:t>年一般公共预算当年拨款情况说明</w:t>
        </w:r>
      </w:ins>
    </w:p>
    <w:p>
      <w:pPr>
        <w:spacing w:line="578" w:lineRule="exact"/>
        <w:jc w:val="left"/>
        <w:rPr>
          <w:ins w:id="240" w:author="Administrator" w:date="2025-02-18T09:58:43Z"/>
          <w:rFonts w:ascii="楷体" w:hAnsi="楷体" w:eastAsia="楷体"/>
          <w:sz w:val="32"/>
          <w:szCs w:val="32"/>
        </w:rPr>
      </w:pPr>
      <w:ins w:id="241" w:author="Administrator" w:date="2025-02-18T09:58:43Z">
        <w:r>
          <w:rPr>
            <w:rFonts w:hint="eastAsia" w:ascii="楷体" w:hAnsi="楷体" w:eastAsia="楷体"/>
            <w:sz w:val="32"/>
            <w:szCs w:val="32"/>
          </w:rPr>
          <w:t>（一）一般公共预算当年规模变化情况</w:t>
        </w:r>
      </w:ins>
    </w:p>
    <w:p>
      <w:pPr>
        <w:keepNext w:val="0"/>
        <w:keepLines w:val="0"/>
        <w:pageBreakBefore w:val="0"/>
        <w:widowControl/>
        <w:kinsoku/>
        <w:wordWrap/>
        <w:overflowPunct/>
        <w:topLinePunct w:val="0"/>
        <w:autoSpaceDE/>
        <w:autoSpaceDN/>
        <w:bidi w:val="0"/>
        <w:adjustRightInd w:val="0"/>
        <w:snapToGrid w:val="0"/>
        <w:spacing w:line="360" w:lineRule="auto"/>
        <w:ind w:firstLine="640" w:firstLineChars="200"/>
        <w:jc w:val="left"/>
        <w:textAlignment w:val="auto"/>
        <w:rPr>
          <w:ins w:id="242" w:author="Administrator" w:date="2025-02-18T09:58:43Z"/>
          <w:rFonts w:hint="eastAsia" w:ascii="仿宋" w:hAnsi="仿宋" w:eastAsia="仿宋" w:cs="仿宋"/>
          <w:sz w:val="32"/>
          <w:szCs w:val="32"/>
          <w:lang w:eastAsia="zh-CN"/>
        </w:rPr>
      </w:pPr>
      <w:ins w:id="243" w:author="Administrator" w:date="2025-02-18T09:58:43Z">
        <w:r>
          <w:rPr>
            <w:rFonts w:hint="eastAsia" w:ascii="仿宋" w:hAnsi="仿宋" w:eastAsia="仿宋" w:cs="仿宋"/>
            <w:sz w:val="32"/>
            <w:szCs w:val="32"/>
          </w:rPr>
          <w:t>琼海市嘉积中学</w:t>
        </w:r>
      </w:ins>
      <w:ins w:id="244" w:author="Administrator" w:date="2025-02-18T09:58:43Z">
        <w:r>
          <w:rPr>
            <w:rFonts w:hint="eastAsia" w:ascii="仿宋" w:hAnsi="仿宋" w:eastAsia="仿宋" w:cs="仿宋"/>
            <w:sz w:val="32"/>
            <w:szCs w:val="32"/>
            <w:lang w:val="en-US" w:eastAsia="zh-CN"/>
          </w:rPr>
          <w:t>202</w:t>
        </w:r>
      </w:ins>
      <w:ins w:id="245" w:author="Administrator" w:date="2025-02-18T09:59:32Z">
        <w:r>
          <w:rPr>
            <w:rFonts w:hint="eastAsia" w:ascii="仿宋" w:hAnsi="仿宋" w:eastAsia="仿宋" w:cs="仿宋"/>
            <w:sz w:val="32"/>
            <w:szCs w:val="32"/>
            <w:lang w:val="en-US" w:eastAsia="zh-CN"/>
          </w:rPr>
          <w:t>5</w:t>
        </w:r>
      </w:ins>
      <w:ins w:id="246" w:author="Administrator" w:date="2025-02-18T09:58:43Z">
        <w:r>
          <w:rPr>
            <w:rFonts w:hint="eastAsia" w:ascii="仿宋" w:hAnsi="仿宋" w:eastAsia="仿宋" w:cs="仿宋"/>
            <w:sz w:val="32"/>
            <w:szCs w:val="32"/>
          </w:rPr>
          <w:t>年一般公共预算当年拨款</w:t>
        </w:r>
      </w:ins>
      <w:ins w:id="247" w:author="Administrator" w:date="2025-02-18T10:01:32Z">
        <w:r>
          <w:rPr>
            <w:rFonts w:hint="eastAsia" w:ascii="仿宋" w:hAnsi="仿宋" w:eastAsia="仿宋" w:cs="仿宋"/>
            <w:sz w:val="32"/>
            <w:szCs w:val="32"/>
            <w:lang w:val="en-US" w:eastAsia="zh-CN"/>
          </w:rPr>
          <w:t>110</w:t>
        </w:r>
      </w:ins>
      <w:ins w:id="248" w:author="Administrator" w:date="2025-02-18T10:01:33Z">
        <w:r>
          <w:rPr>
            <w:rFonts w:hint="eastAsia" w:ascii="仿宋" w:hAnsi="仿宋" w:eastAsia="仿宋" w:cs="仿宋"/>
            <w:sz w:val="32"/>
            <w:szCs w:val="32"/>
            <w:lang w:val="en-US" w:eastAsia="zh-CN"/>
          </w:rPr>
          <w:t>78</w:t>
        </w:r>
      </w:ins>
      <w:ins w:id="249" w:author="Administrator" w:date="2025-02-18T10:01:34Z">
        <w:r>
          <w:rPr>
            <w:rFonts w:hint="eastAsia" w:ascii="仿宋" w:hAnsi="仿宋" w:eastAsia="仿宋" w:cs="仿宋"/>
            <w:sz w:val="32"/>
            <w:szCs w:val="32"/>
            <w:lang w:val="en-US" w:eastAsia="zh-CN"/>
          </w:rPr>
          <w:t>.29</w:t>
        </w:r>
      </w:ins>
      <w:ins w:id="250" w:author="Administrator" w:date="2025-02-18T09:58:43Z">
        <w:r>
          <w:rPr>
            <w:rFonts w:hint="eastAsia" w:ascii="仿宋" w:hAnsi="仿宋" w:eastAsia="仿宋" w:cs="仿宋"/>
            <w:sz w:val="32"/>
            <w:szCs w:val="32"/>
          </w:rPr>
          <w:t>万元，比上年预算数增加</w:t>
        </w:r>
      </w:ins>
      <w:ins w:id="251" w:author="Administrator" w:date="2025-02-18T10:02:19Z">
        <w:r>
          <w:rPr>
            <w:rFonts w:hint="eastAsia" w:ascii="仿宋" w:hAnsi="仿宋" w:eastAsia="仿宋" w:cs="仿宋"/>
            <w:sz w:val="32"/>
            <w:szCs w:val="32"/>
            <w:lang w:val="en-US" w:eastAsia="zh-CN"/>
          </w:rPr>
          <w:t>187</w:t>
        </w:r>
      </w:ins>
      <w:ins w:id="252" w:author="Administrator" w:date="2025-02-18T10:02:20Z">
        <w:r>
          <w:rPr>
            <w:rFonts w:hint="eastAsia" w:ascii="仿宋" w:hAnsi="仿宋" w:eastAsia="仿宋" w:cs="仿宋"/>
            <w:sz w:val="32"/>
            <w:szCs w:val="32"/>
            <w:lang w:val="en-US" w:eastAsia="zh-CN"/>
          </w:rPr>
          <w:t>.</w:t>
        </w:r>
      </w:ins>
      <w:ins w:id="253" w:author="Administrator" w:date="2025-02-18T10:02:21Z">
        <w:r>
          <w:rPr>
            <w:rFonts w:hint="eastAsia" w:ascii="仿宋" w:hAnsi="仿宋" w:eastAsia="仿宋" w:cs="仿宋"/>
            <w:sz w:val="32"/>
            <w:szCs w:val="32"/>
            <w:lang w:val="en-US" w:eastAsia="zh-CN"/>
          </w:rPr>
          <w:t>42</w:t>
        </w:r>
      </w:ins>
      <w:ins w:id="254" w:author="Administrator" w:date="2025-02-18T09:58:43Z">
        <w:r>
          <w:rPr>
            <w:rFonts w:hint="eastAsia" w:ascii="仿宋" w:hAnsi="仿宋" w:eastAsia="仿宋" w:cs="仿宋"/>
            <w:sz w:val="32"/>
            <w:szCs w:val="32"/>
          </w:rPr>
          <w:t>万元，主要是</w:t>
        </w:r>
      </w:ins>
      <w:ins w:id="255" w:author="Administrator" w:date="2025-02-18T10:04:14Z">
        <w:r>
          <w:rPr>
            <w:rFonts w:hint="eastAsia" w:ascii="仿宋" w:hAnsi="仿宋" w:eastAsia="仿宋" w:cs="仿宋"/>
            <w:sz w:val="32"/>
            <w:szCs w:val="32"/>
            <w:lang w:val="en-US" w:eastAsia="zh-CN"/>
          </w:rPr>
          <w:t>12</w:t>
        </w:r>
      </w:ins>
      <w:ins w:id="256" w:author="Administrator" w:date="2025-02-18T10:04:16Z">
        <w:r>
          <w:rPr>
            <w:rFonts w:hint="eastAsia" w:ascii="仿宋" w:hAnsi="仿宋" w:eastAsia="仿宋" w:cs="仿宋"/>
            <w:sz w:val="32"/>
            <w:szCs w:val="32"/>
            <w:lang w:val="en-US" w:eastAsia="zh-CN"/>
          </w:rPr>
          <w:t>月份</w:t>
        </w:r>
      </w:ins>
      <w:ins w:id="257" w:author="Administrator" w:date="2025-02-18T10:04:20Z">
        <w:r>
          <w:rPr>
            <w:rFonts w:hint="eastAsia" w:ascii="仿宋" w:hAnsi="仿宋" w:eastAsia="仿宋" w:cs="仿宋"/>
            <w:sz w:val="32"/>
            <w:szCs w:val="32"/>
            <w:lang w:val="en-US" w:eastAsia="zh-CN"/>
          </w:rPr>
          <w:t>增资</w:t>
        </w:r>
      </w:ins>
      <w:ins w:id="258" w:author="Administrator" w:date="2025-02-18T09:58:43Z">
        <w:r>
          <w:rPr>
            <w:rFonts w:hint="eastAsia" w:ascii="仿宋" w:hAnsi="仿宋" w:eastAsia="仿宋" w:cs="仿宋"/>
            <w:sz w:val="32"/>
            <w:szCs w:val="32"/>
            <w:lang w:val="en-US" w:eastAsia="zh-CN"/>
          </w:rPr>
          <w:t>社保基数提高</w:t>
        </w:r>
      </w:ins>
      <w:ins w:id="259" w:author="Administrator" w:date="2025-02-18T09:58:43Z">
        <w:r>
          <w:rPr>
            <w:rFonts w:hint="eastAsia" w:ascii="仿宋" w:hAnsi="仿宋" w:eastAsia="仿宋" w:cs="仿宋"/>
            <w:sz w:val="32"/>
            <w:szCs w:val="32"/>
            <w:lang w:eastAsia="zh-CN"/>
          </w:rPr>
          <w:t>。</w:t>
        </w:r>
      </w:ins>
    </w:p>
    <w:p>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ins w:id="260" w:author="Administrator" w:date="2025-02-18T09:58:43Z"/>
          <w:rFonts w:hint="eastAsia" w:ascii="仿宋" w:hAnsi="仿宋" w:eastAsia="仿宋" w:cs="仿宋"/>
          <w:sz w:val="32"/>
          <w:szCs w:val="32"/>
        </w:rPr>
      </w:pPr>
      <w:ins w:id="261" w:author="Administrator" w:date="2025-02-18T09:58:43Z">
        <w:r>
          <w:rPr>
            <w:rFonts w:hint="eastAsia" w:ascii="仿宋" w:hAnsi="仿宋" w:eastAsia="仿宋" w:cs="仿宋"/>
            <w:sz w:val="32"/>
            <w:szCs w:val="32"/>
          </w:rPr>
          <w:t>（二）一般公共预算当年拨款结构情况</w:t>
        </w:r>
      </w:ins>
    </w:p>
    <w:p>
      <w:pPr>
        <w:widowControl/>
        <w:adjustRightInd w:val="0"/>
        <w:snapToGrid w:val="0"/>
        <w:spacing w:line="360" w:lineRule="auto"/>
        <w:ind w:firstLine="640" w:firstLineChars="200"/>
        <w:jc w:val="left"/>
        <w:rPr>
          <w:ins w:id="263" w:author="Administrator" w:date="2025-02-18T09:58:40Z"/>
          <w:rFonts w:hint="eastAsia" w:ascii="黑体" w:hAnsi="黑体" w:eastAsia="黑体"/>
          <w:sz w:val="32"/>
          <w:szCs w:val="32"/>
        </w:rPr>
        <w:pPrChange w:id="262" w:author="Administrator" w:date="2025-02-18T16:52:43Z">
          <w:pPr>
            <w:spacing w:line="578" w:lineRule="exact"/>
            <w:ind w:firstLine="640"/>
            <w:jc w:val="left"/>
          </w:pPr>
        </w:pPrChange>
      </w:pPr>
      <w:ins w:id="264" w:author="Administrator" w:date="2025-02-18T09:58:43Z">
        <w:r>
          <w:rPr>
            <w:rFonts w:hint="eastAsia" w:ascii="仿宋" w:hAnsi="仿宋" w:eastAsia="仿宋" w:cs="仿宋"/>
            <w:sz w:val="32"/>
            <w:szCs w:val="32"/>
            <w:lang w:val="en-US" w:eastAsia="zh-CN"/>
          </w:rPr>
          <w:t xml:space="preserve"> </w:t>
        </w:r>
      </w:ins>
      <w:ins w:id="265" w:author="Administrator" w:date="2025-02-18T09:58:43Z">
        <w:r>
          <w:rPr>
            <w:rFonts w:hint="eastAsia" w:ascii="仿宋" w:hAnsi="仿宋" w:eastAsia="仿宋" w:cs="仿宋"/>
            <w:sz w:val="32"/>
            <w:szCs w:val="32"/>
          </w:rPr>
          <w:t>教育支出（类）支出</w:t>
        </w:r>
      </w:ins>
      <w:ins w:id="266" w:author="Administrator" w:date="2025-02-18T10:05:33Z">
        <w:r>
          <w:rPr>
            <w:rFonts w:hint="eastAsia" w:ascii="仿宋" w:hAnsi="仿宋" w:eastAsia="仿宋" w:cs="仿宋"/>
            <w:sz w:val="32"/>
            <w:szCs w:val="32"/>
            <w:lang w:val="en-US" w:eastAsia="zh-CN"/>
          </w:rPr>
          <w:t>71</w:t>
        </w:r>
      </w:ins>
      <w:ins w:id="267" w:author="Administrator" w:date="2025-02-18T10:05:34Z">
        <w:r>
          <w:rPr>
            <w:rFonts w:hint="eastAsia" w:ascii="仿宋" w:hAnsi="仿宋" w:eastAsia="仿宋" w:cs="仿宋"/>
            <w:sz w:val="32"/>
            <w:szCs w:val="32"/>
            <w:lang w:val="en-US" w:eastAsia="zh-CN"/>
          </w:rPr>
          <w:t>69</w:t>
        </w:r>
      </w:ins>
      <w:ins w:id="268" w:author="Administrator" w:date="2025-02-18T10:05:35Z">
        <w:r>
          <w:rPr>
            <w:rFonts w:hint="eastAsia" w:ascii="仿宋" w:hAnsi="仿宋" w:eastAsia="仿宋" w:cs="仿宋"/>
            <w:sz w:val="32"/>
            <w:szCs w:val="32"/>
            <w:lang w:val="en-US" w:eastAsia="zh-CN"/>
          </w:rPr>
          <w:t>.7</w:t>
        </w:r>
      </w:ins>
      <w:ins w:id="269" w:author="Administrator" w:date="2025-02-18T10:05:36Z">
        <w:r>
          <w:rPr>
            <w:rFonts w:hint="eastAsia" w:ascii="仿宋" w:hAnsi="仿宋" w:eastAsia="仿宋" w:cs="仿宋"/>
            <w:sz w:val="32"/>
            <w:szCs w:val="32"/>
            <w:lang w:val="en-US" w:eastAsia="zh-CN"/>
          </w:rPr>
          <w:t>8</w:t>
        </w:r>
      </w:ins>
      <w:ins w:id="270" w:author="Administrator" w:date="2025-02-18T09:58:43Z">
        <w:r>
          <w:rPr>
            <w:rFonts w:hint="eastAsia" w:ascii="仿宋" w:hAnsi="仿宋" w:eastAsia="仿宋" w:cs="仿宋"/>
            <w:sz w:val="32"/>
            <w:szCs w:val="32"/>
          </w:rPr>
          <w:t>万元，占</w:t>
        </w:r>
      </w:ins>
      <w:ins w:id="271" w:author="Administrator" w:date="2025-02-18T09:58:43Z">
        <w:r>
          <w:rPr>
            <w:rFonts w:hint="eastAsia" w:ascii="仿宋" w:hAnsi="仿宋" w:eastAsia="仿宋" w:cs="仿宋"/>
            <w:sz w:val="32"/>
            <w:szCs w:val="32"/>
            <w:lang w:val="en-US" w:eastAsia="zh-CN"/>
          </w:rPr>
          <w:t>6</w:t>
        </w:r>
      </w:ins>
      <w:ins w:id="272" w:author="Administrator" w:date="2025-02-18T10:05:55Z">
        <w:r>
          <w:rPr>
            <w:rFonts w:hint="eastAsia" w:ascii="仿宋" w:hAnsi="仿宋" w:eastAsia="仿宋" w:cs="仿宋"/>
            <w:sz w:val="32"/>
            <w:szCs w:val="32"/>
            <w:lang w:val="en-US" w:eastAsia="zh-CN"/>
          </w:rPr>
          <w:t>4</w:t>
        </w:r>
      </w:ins>
      <w:ins w:id="273" w:author="Administrator" w:date="2025-02-18T10:05:56Z">
        <w:r>
          <w:rPr>
            <w:rFonts w:hint="eastAsia" w:ascii="仿宋" w:hAnsi="仿宋" w:eastAsia="仿宋" w:cs="仿宋"/>
            <w:sz w:val="32"/>
            <w:szCs w:val="32"/>
            <w:lang w:val="en-US" w:eastAsia="zh-CN"/>
          </w:rPr>
          <w:t>.</w:t>
        </w:r>
      </w:ins>
      <w:ins w:id="274" w:author="Administrator" w:date="2025-02-18T10:05:57Z">
        <w:r>
          <w:rPr>
            <w:rFonts w:hint="eastAsia" w:ascii="仿宋" w:hAnsi="仿宋" w:eastAsia="仿宋" w:cs="仿宋"/>
            <w:sz w:val="32"/>
            <w:szCs w:val="32"/>
            <w:lang w:val="en-US" w:eastAsia="zh-CN"/>
          </w:rPr>
          <w:t>7</w:t>
        </w:r>
      </w:ins>
      <w:ins w:id="275" w:author="Administrator" w:date="2025-02-18T09:58:43Z">
        <w:r>
          <w:rPr>
            <w:rFonts w:hint="eastAsia" w:ascii="仿宋" w:hAnsi="仿宋" w:eastAsia="仿宋" w:cs="仿宋"/>
            <w:sz w:val="32"/>
            <w:szCs w:val="32"/>
          </w:rPr>
          <w:t>%;社会保障和就业(类)支出</w:t>
        </w:r>
      </w:ins>
      <w:ins w:id="276" w:author="Administrator" w:date="2025-02-18T10:06:08Z">
        <w:r>
          <w:rPr>
            <w:rFonts w:hint="eastAsia" w:ascii="仿宋" w:hAnsi="仿宋" w:eastAsia="仿宋" w:cs="仿宋"/>
            <w:sz w:val="32"/>
            <w:szCs w:val="32"/>
            <w:lang w:val="en-US" w:eastAsia="zh-CN"/>
          </w:rPr>
          <w:t>18</w:t>
        </w:r>
      </w:ins>
      <w:ins w:id="277" w:author="Administrator" w:date="2025-02-18T10:06:09Z">
        <w:r>
          <w:rPr>
            <w:rFonts w:hint="eastAsia" w:ascii="仿宋" w:hAnsi="仿宋" w:eastAsia="仿宋" w:cs="仿宋"/>
            <w:sz w:val="32"/>
            <w:szCs w:val="32"/>
            <w:lang w:val="en-US" w:eastAsia="zh-CN"/>
          </w:rPr>
          <w:t>9</w:t>
        </w:r>
      </w:ins>
      <w:ins w:id="278" w:author="Administrator" w:date="2025-02-18T10:06:10Z">
        <w:r>
          <w:rPr>
            <w:rFonts w:hint="eastAsia" w:ascii="仿宋" w:hAnsi="仿宋" w:eastAsia="仿宋" w:cs="仿宋"/>
            <w:sz w:val="32"/>
            <w:szCs w:val="32"/>
            <w:lang w:val="en-US" w:eastAsia="zh-CN"/>
          </w:rPr>
          <w:t>5.88</w:t>
        </w:r>
      </w:ins>
      <w:ins w:id="279" w:author="Administrator" w:date="2025-02-18T09:58:43Z">
        <w:r>
          <w:rPr>
            <w:rFonts w:hint="eastAsia" w:ascii="仿宋" w:hAnsi="仿宋" w:eastAsia="仿宋" w:cs="仿宋"/>
            <w:sz w:val="32"/>
            <w:szCs w:val="32"/>
          </w:rPr>
          <w:t>万元，占</w:t>
        </w:r>
      </w:ins>
      <w:ins w:id="280" w:author="Administrator" w:date="2025-02-18T09:58:43Z">
        <w:r>
          <w:rPr>
            <w:rFonts w:hint="eastAsia" w:ascii="仿宋" w:hAnsi="仿宋" w:eastAsia="仿宋" w:cs="仿宋"/>
            <w:sz w:val="32"/>
            <w:szCs w:val="32"/>
            <w:lang w:val="en-US" w:eastAsia="zh-CN"/>
          </w:rPr>
          <w:t>17.</w:t>
        </w:r>
      </w:ins>
      <w:ins w:id="281" w:author="Administrator" w:date="2025-02-18T10:06:26Z">
        <w:r>
          <w:rPr>
            <w:rFonts w:hint="eastAsia" w:ascii="仿宋" w:hAnsi="仿宋" w:eastAsia="仿宋" w:cs="仿宋"/>
            <w:sz w:val="32"/>
            <w:szCs w:val="32"/>
            <w:lang w:val="en-US" w:eastAsia="zh-CN"/>
          </w:rPr>
          <w:t>1</w:t>
        </w:r>
      </w:ins>
      <w:ins w:id="282" w:author="Administrator" w:date="2025-02-18T09:58:43Z">
        <w:r>
          <w:rPr>
            <w:rFonts w:hint="eastAsia" w:ascii="仿宋" w:hAnsi="仿宋" w:eastAsia="仿宋" w:cs="仿宋"/>
            <w:sz w:val="32"/>
            <w:szCs w:val="32"/>
          </w:rPr>
          <w:t>%；卫生健康(类)支出</w:t>
        </w:r>
      </w:ins>
      <w:ins w:id="283" w:author="Administrator" w:date="2025-02-18T09:58:43Z">
        <w:r>
          <w:rPr>
            <w:rFonts w:hint="eastAsia" w:ascii="仿宋" w:hAnsi="仿宋" w:eastAsia="仿宋" w:cs="仿宋"/>
            <w:sz w:val="32"/>
            <w:szCs w:val="32"/>
            <w:lang w:val="en-US" w:eastAsia="zh-CN"/>
          </w:rPr>
          <w:t>1</w:t>
        </w:r>
      </w:ins>
      <w:ins w:id="284" w:author="Administrator" w:date="2025-02-18T10:07:19Z">
        <w:r>
          <w:rPr>
            <w:rFonts w:hint="eastAsia" w:ascii="仿宋" w:hAnsi="仿宋" w:eastAsia="仿宋" w:cs="仿宋"/>
            <w:sz w:val="32"/>
            <w:szCs w:val="32"/>
            <w:lang w:val="en-US" w:eastAsia="zh-CN"/>
          </w:rPr>
          <w:t>223</w:t>
        </w:r>
      </w:ins>
      <w:ins w:id="285" w:author="Administrator" w:date="2025-02-18T10:07:20Z">
        <w:r>
          <w:rPr>
            <w:rFonts w:hint="eastAsia" w:ascii="仿宋" w:hAnsi="仿宋" w:eastAsia="仿宋" w:cs="仿宋"/>
            <w:sz w:val="32"/>
            <w:szCs w:val="32"/>
            <w:lang w:val="en-US" w:eastAsia="zh-CN"/>
          </w:rPr>
          <w:t>.09</w:t>
        </w:r>
      </w:ins>
      <w:ins w:id="286" w:author="Administrator" w:date="2025-02-18T09:58:43Z">
        <w:r>
          <w:rPr>
            <w:rFonts w:hint="eastAsia" w:ascii="仿宋" w:hAnsi="仿宋" w:eastAsia="仿宋" w:cs="仿宋"/>
            <w:sz w:val="32"/>
            <w:szCs w:val="32"/>
          </w:rPr>
          <w:t>万元，占</w:t>
        </w:r>
      </w:ins>
      <w:ins w:id="287" w:author="Administrator" w:date="2025-02-18T09:58:43Z">
        <w:r>
          <w:rPr>
            <w:rFonts w:hint="eastAsia" w:ascii="仿宋" w:hAnsi="仿宋" w:eastAsia="仿宋" w:cs="仿宋"/>
            <w:sz w:val="32"/>
            <w:szCs w:val="32"/>
            <w:lang w:val="en-US" w:eastAsia="zh-CN"/>
          </w:rPr>
          <w:t>1</w:t>
        </w:r>
      </w:ins>
      <w:ins w:id="288" w:author="Administrator" w:date="2025-02-18T10:07:41Z">
        <w:r>
          <w:rPr>
            <w:rFonts w:hint="eastAsia" w:ascii="仿宋" w:hAnsi="仿宋" w:eastAsia="仿宋" w:cs="仿宋"/>
            <w:sz w:val="32"/>
            <w:szCs w:val="32"/>
            <w:lang w:val="en-US" w:eastAsia="zh-CN"/>
          </w:rPr>
          <w:t>1.</w:t>
        </w:r>
      </w:ins>
      <w:ins w:id="289" w:author="Administrator" w:date="2025-02-18T10:07:45Z">
        <w:r>
          <w:rPr>
            <w:rFonts w:hint="eastAsia" w:ascii="仿宋" w:hAnsi="仿宋" w:eastAsia="仿宋" w:cs="仿宋"/>
            <w:sz w:val="32"/>
            <w:szCs w:val="32"/>
            <w:lang w:val="en-US" w:eastAsia="zh-CN"/>
          </w:rPr>
          <w:t>1</w:t>
        </w:r>
      </w:ins>
      <w:ins w:id="290" w:author="Administrator" w:date="2025-02-18T09:58:43Z">
        <w:r>
          <w:rPr>
            <w:rFonts w:hint="eastAsia" w:ascii="仿宋" w:hAnsi="仿宋" w:eastAsia="仿宋" w:cs="仿宋"/>
            <w:sz w:val="32"/>
            <w:szCs w:val="32"/>
          </w:rPr>
          <w:t>%；住房保障(类)支出</w:t>
        </w:r>
      </w:ins>
      <w:ins w:id="291" w:author="Administrator" w:date="2025-02-18T10:07:55Z">
        <w:r>
          <w:rPr>
            <w:rFonts w:hint="eastAsia" w:ascii="仿宋" w:hAnsi="仿宋" w:eastAsia="仿宋" w:cs="仿宋"/>
            <w:sz w:val="32"/>
            <w:szCs w:val="32"/>
            <w:lang w:val="en-US" w:eastAsia="zh-CN"/>
          </w:rPr>
          <w:t>789</w:t>
        </w:r>
      </w:ins>
      <w:ins w:id="292" w:author="Administrator" w:date="2025-02-18T10:07:56Z">
        <w:r>
          <w:rPr>
            <w:rFonts w:hint="eastAsia" w:ascii="仿宋" w:hAnsi="仿宋" w:eastAsia="仿宋" w:cs="仿宋"/>
            <w:sz w:val="32"/>
            <w:szCs w:val="32"/>
            <w:lang w:val="en-US" w:eastAsia="zh-CN"/>
          </w:rPr>
          <w:t>.</w:t>
        </w:r>
      </w:ins>
      <w:ins w:id="293" w:author="Administrator" w:date="2025-02-18T10:07:57Z">
        <w:r>
          <w:rPr>
            <w:rFonts w:hint="eastAsia" w:ascii="仿宋" w:hAnsi="仿宋" w:eastAsia="仿宋" w:cs="仿宋"/>
            <w:sz w:val="32"/>
            <w:szCs w:val="32"/>
            <w:lang w:val="en-US" w:eastAsia="zh-CN"/>
          </w:rPr>
          <w:t>54</w:t>
        </w:r>
      </w:ins>
      <w:ins w:id="294" w:author="Administrator" w:date="2025-02-18T09:58:43Z">
        <w:r>
          <w:rPr>
            <w:rFonts w:hint="eastAsia" w:ascii="仿宋" w:hAnsi="仿宋" w:eastAsia="仿宋" w:cs="仿宋"/>
            <w:sz w:val="32"/>
            <w:szCs w:val="32"/>
          </w:rPr>
          <w:t>万元，占</w:t>
        </w:r>
      </w:ins>
      <w:ins w:id="295" w:author="Administrator" w:date="2025-02-18T09:58:43Z">
        <w:r>
          <w:rPr>
            <w:rFonts w:hint="eastAsia" w:ascii="仿宋" w:hAnsi="仿宋" w:eastAsia="仿宋" w:cs="仿宋"/>
            <w:sz w:val="32"/>
            <w:szCs w:val="32"/>
            <w:lang w:val="en-US" w:eastAsia="zh-CN"/>
          </w:rPr>
          <w:t>7.</w:t>
        </w:r>
      </w:ins>
      <w:ins w:id="296" w:author="Administrator" w:date="2025-02-18T10:08:19Z">
        <w:r>
          <w:rPr>
            <w:rFonts w:hint="eastAsia" w:ascii="仿宋" w:hAnsi="仿宋" w:eastAsia="仿宋" w:cs="仿宋"/>
            <w:sz w:val="32"/>
            <w:szCs w:val="32"/>
            <w:lang w:val="en-US" w:eastAsia="zh-CN"/>
          </w:rPr>
          <w:t>1</w:t>
        </w:r>
      </w:ins>
      <w:ins w:id="297" w:author="Administrator" w:date="2025-02-18T09:58:43Z">
        <w:r>
          <w:rPr>
            <w:rFonts w:hint="eastAsia" w:ascii="仿宋" w:hAnsi="仿宋" w:eastAsia="仿宋" w:cs="仿宋"/>
            <w:sz w:val="32"/>
            <w:szCs w:val="32"/>
          </w:rPr>
          <w:t>%。</w:t>
        </w:r>
      </w:ins>
    </w:p>
    <w:p>
      <w:pPr>
        <w:spacing w:line="578" w:lineRule="exact"/>
        <w:ind w:firstLine="640"/>
        <w:jc w:val="left"/>
        <w:rPr>
          <w:del w:id="298" w:author="Administrator" w:date="2025-02-18T09:58:59Z"/>
          <w:rFonts w:ascii="黑体" w:hAnsi="黑体" w:eastAsia="黑体"/>
          <w:sz w:val="32"/>
          <w:szCs w:val="32"/>
        </w:rPr>
      </w:pPr>
      <w:del w:id="299" w:author="Administrator" w:date="2025-02-18T09:58:59Z">
        <w:r>
          <w:rPr>
            <w:rFonts w:hint="eastAsia" w:ascii="黑体" w:hAnsi="黑体" w:eastAsia="黑体"/>
            <w:sz w:val="32"/>
            <w:szCs w:val="32"/>
          </w:rPr>
          <w:delText>关于</w:delText>
        </w:r>
      </w:del>
      <w:del w:id="300" w:author="Administrator" w:date="2025-02-18T09:58:59Z">
        <w:r>
          <w:rPr>
            <w:rFonts w:hint="eastAsia" w:ascii="仿宋_GB2312" w:hAnsi="黑体" w:eastAsia="仿宋_GB2312" w:cs="仿宋_GB2312"/>
            <w:sz w:val="32"/>
            <w:szCs w:val="32"/>
          </w:rPr>
          <w:delText>××</w:delText>
        </w:r>
      </w:del>
      <w:del w:id="301" w:author="Administrator" w:date="2025-02-18T09:58:59Z">
        <w:r>
          <w:rPr>
            <w:rFonts w:hint="eastAsia" w:ascii="黑体" w:hAnsi="黑体" w:eastAsia="黑体"/>
            <w:sz w:val="32"/>
            <w:szCs w:val="32"/>
          </w:rPr>
          <w:delText>（部门或单位）</w:delText>
        </w:r>
      </w:del>
      <w:del w:id="302" w:author="Administrator" w:date="2025-02-18T09:58:59Z">
        <w:r>
          <w:rPr>
            <w:rFonts w:hint="eastAsia" w:ascii="仿宋_GB2312" w:hAnsi="黑体" w:eastAsia="仿宋_GB2312" w:cs="仿宋_GB2312"/>
            <w:sz w:val="32"/>
            <w:szCs w:val="32"/>
          </w:rPr>
          <w:delText>××</w:delText>
        </w:r>
      </w:del>
      <w:del w:id="303" w:author="Administrator" w:date="2025-02-18T09:58:59Z">
        <w:r>
          <w:rPr>
            <w:rFonts w:hint="eastAsia" w:ascii="黑体" w:hAnsi="黑体" w:eastAsia="黑体"/>
            <w:sz w:val="32"/>
            <w:szCs w:val="32"/>
          </w:rPr>
          <w:delText>年一般公共预算当年拨款情况说明</w:delText>
        </w:r>
      </w:del>
    </w:p>
    <w:p>
      <w:pPr>
        <w:spacing w:line="578" w:lineRule="exact"/>
        <w:ind w:firstLine="640"/>
        <w:jc w:val="left"/>
        <w:rPr>
          <w:del w:id="304" w:author="Administrator" w:date="2025-02-18T09:59:26Z"/>
          <w:rFonts w:ascii="楷体" w:hAnsi="楷体" w:eastAsia="楷体"/>
          <w:sz w:val="32"/>
          <w:szCs w:val="32"/>
        </w:rPr>
      </w:pPr>
      <w:del w:id="305" w:author="Administrator" w:date="2025-02-18T09:59:26Z">
        <w:r>
          <w:rPr>
            <w:rFonts w:hint="eastAsia" w:ascii="楷体" w:hAnsi="楷体" w:eastAsia="楷体"/>
            <w:sz w:val="32"/>
            <w:szCs w:val="32"/>
          </w:rPr>
          <w:delText>（一）一般公共预算当年规模变化情况</w:delText>
        </w:r>
      </w:del>
    </w:p>
    <w:p>
      <w:pPr>
        <w:spacing w:line="578" w:lineRule="exact"/>
        <w:ind w:firstLine="640" w:firstLineChars="200"/>
        <w:rPr>
          <w:del w:id="306" w:author="Administrator" w:date="2025-02-18T09:59:26Z"/>
          <w:rFonts w:hint="eastAsia" w:ascii="仿宋" w:hAnsi="仿宋" w:eastAsia="仿宋" w:cs="仿宋"/>
          <w:sz w:val="32"/>
          <w:szCs w:val="32"/>
        </w:rPr>
      </w:pPr>
      <w:del w:id="307" w:author="Administrator" w:date="2025-02-18T09:59:26Z">
        <w:r>
          <w:rPr>
            <w:rFonts w:hint="eastAsia" w:ascii="仿宋" w:hAnsi="仿宋" w:eastAsia="仿宋" w:cs="仿宋"/>
            <w:sz w:val="32"/>
            <w:szCs w:val="32"/>
          </w:rPr>
          <w:delText>××（部门或单位）××年一般公共预算当年拨款××万元，比上年预算数增加/减少/持平××万元，主要是……</w:delText>
        </w:r>
      </w:del>
    </w:p>
    <w:p>
      <w:pPr>
        <w:spacing w:line="578" w:lineRule="exact"/>
        <w:ind w:firstLine="640"/>
        <w:jc w:val="left"/>
        <w:rPr>
          <w:del w:id="308" w:author="Administrator" w:date="2025-02-18T09:59:26Z"/>
          <w:rFonts w:ascii="楷体" w:hAnsi="楷体" w:eastAsia="楷体"/>
          <w:sz w:val="32"/>
          <w:szCs w:val="32"/>
        </w:rPr>
      </w:pPr>
      <w:del w:id="309" w:author="Administrator" w:date="2025-02-18T09:59:26Z">
        <w:r>
          <w:rPr>
            <w:rFonts w:hint="eastAsia" w:ascii="楷体" w:hAnsi="楷体" w:eastAsia="楷体"/>
            <w:sz w:val="32"/>
            <w:szCs w:val="32"/>
          </w:rPr>
          <w:delText>（二）一般公共预算当年拨款结构情况</w:delText>
        </w:r>
      </w:del>
    </w:p>
    <w:p>
      <w:pPr>
        <w:spacing w:line="578" w:lineRule="exact"/>
        <w:ind w:firstLine="800" w:firstLineChars="250"/>
        <w:rPr>
          <w:del w:id="310" w:author="Administrator" w:date="2025-02-18T09:59:26Z"/>
          <w:rFonts w:hint="eastAsia" w:ascii="仿宋" w:hAnsi="仿宋" w:eastAsia="仿宋" w:cs="仿宋"/>
          <w:sz w:val="32"/>
          <w:szCs w:val="32"/>
        </w:rPr>
      </w:pPr>
      <w:del w:id="311" w:author="Administrator" w:date="2025-02-18T09:59:26Z">
        <w:r>
          <w:rPr>
            <w:rFonts w:hint="eastAsia" w:ascii="仿宋" w:hAnsi="仿宋" w:eastAsia="仿宋" w:cs="仿宋"/>
            <w:sz w:val="32"/>
            <w:szCs w:val="32"/>
          </w:rPr>
          <w:delText>一般公共服务（类）支出××万元，占×%；外交（类）支出××万元，占×%；教育（类）支出××万元，占×%；科学技术（类）支出××万元，占×%；……</w:delText>
        </w:r>
      </w:del>
    </w:p>
    <w:p>
      <w:pPr>
        <w:numPr>
          <w:ilvl w:val="0"/>
          <w:numId w:val="9"/>
          <w:ins w:id="313" w:author="Administrator" w:date="2025-02-18T10:09:22Z"/>
        </w:numPr>
        <w:spacing w:line="578" w:lineRule="exact"/>
        <w:ind w:firstLine="0"/>
        <w:jc w:val="left"/>
        <w:rPr>
          <w:ins w:id="314" w:author="Administrator" w:date="2025-02-18T10:09:22Z"/>
          <w:rFonts w:hint="eastAsia" w:ascii="楷体" w:hAnsi="楷体" w:eastAsia="楷体"/>
          <w:sz w:val="32"/>
          <w:szCs w:val="32"/>
        </w:rPr>
        <w:pPrChange w:id="312" w:author="Administrator" w:date="2025-02-18T10:09:22Z">
          <w:pPr>
            <w:spacing w:line="578" w:lineRule="exact"/>
            <w:ind w:firstLine="640"/>
            <w:jc w:val="left"/>
          </w:pPr>
        </w:pPrChange>
      </w:pPr>
      <w:del w:id="315" w:author="Administrator" w:date="2025-02-18T10:09:22Z">
        <w:r>
          <w:rPr>
            <w:rFonts w:hint="eastAsia" w:ascii="楷体" w:hAnsi="楷体" w:eastAsia="楷体"/>
            <w:sz w:val="32"/>
            <w:szCs w:val="32"/>
          </w:rPr>
          <w:delText>（三）</w:delText>
        </w:r>
      </w:del>
      <w:r>
        <w:rPr>
          <w:rFonts w:hint="eastAsia" w:ascii="楷体" w:hAnsi="楷体" w:eastAsia="楷体"/>
          <w:sz w:val="32"/>
          <w:szCs w:val="32"/>
        </w:rPr>
        <w:t>一般公共预算当年拨款具体使用情况</w:t>
      </w:r>
    </w:p>
    <w:p>
      <w:pPr>
        <w:keepNext w:val="0"/>
        <w:keepLines w:val="0"/>
        <w:pageBreakBefore w:val="0"/>
        <w:widowControl/>
        <w:kinsoku/>
        <w:wordWrap/>
        <w:overflowPunct/>
        <w:topLinePunct w:val="0"/>
        <w:autoSpaceDE/>
        <w:autoSpaceDN/>
        <w:bidi w:val="0"/>
        <w:adjustRightInd w:val="0"/>
        <w:snapToGrid w:val="0"/>
        <w:spacing w:line="360" w:lineRule="auto"/>
        <w:ind w:firstLine="640" w:firstLineChars="200"/>
        <w:textAlignment w:val="auto"/>
        <w:rPr>
          <w:ins w:id="316" w:author="Administrator" w:date="2025-02-18T10:09:25Z"/>
          <w:rFonts w:hint="eastAsia" w:ascii="仿宋" w:hAnsi="仿宋" w:eastAsia="仿宋" w:cs="仿宋"/>
          <w:sz w:val="32"/>
          <w:szCs w:val="24"/>
        </w:rPr>
      </w:pPr>
      <w:ins w:id="317" w:author="Administrator" w:date="2025-02-18T10:09:25Z">
        <w:r>
          <w:rPr>
            <w:rFonts w:hint="eastAsia" w:ascii="仿宋" w:hAnsi="仿宋" w:eastAsia="仿宋" w:cs="仿宋"/>
            <w:sz w:val="32"/>
            <w:szCs w:val="32"/>
            <w:lang w:val="en-US" w:eastAsia="zh-CN"/>
          </w:rPr>
          <w:t xml:space="preserve"> 1.</w:t>
        </w:r>
      </w:ins>
      <w:ins w:id="318" w:author="Administrator" w:date="2025-02-18T10:09:25Z">
        <w:r>
          <w:rPr>
            <w:rFonts w:hint="eastAsia" w:ascii="仿宋" w:hAnsi="仿宋" w:eastAsia="仿宋" w:cs="仿宋"/>
            <w:sz w:val="32"/>
            <w:szCs w:val="32"/>
          </w:rPr>
          <w:t xml:space="preserve"> 教育支出（类）普通教育（款）初中教育（项）202</w:t>
        </w:r>
      </w:ins>
      <w:ins w:id="319" w:author="Administrator" w:date="2025-02-18T10:10:53Z">
        <w:r>
          <w:rPr>
            <w:rFonts w:hint="eastAsia" w:ascii="仿宋" w:hAnsi="仿宋" w:eastAsia="仿宋" w:cs="仿宋"/>
            <w:sz w:val="32"/>
            <w:szCs w:val="32"/>
            <w:lang w:val="en-US" w:eastAsia="zh-CN"/>
          </w:rPr>
          <w:t>5</w:t>
        </w:r>
      </w:ins>
      <w:ins w:id="320" w:author="Administrator" w:date="2025-02-18T10:09:25Z">
        <w:r>
          <w:rPr>
            <w:rFonts w:hint="eastAsia" w:ascii="仿宋" w:hAnsi="仿宋" w:eastAsia="仿宋" w:cs="仿宋"/>
            <w:sz w:val="32"/>
            <w:szCs w:val="24"/>
          </w:rPr>
          <w:t>年预算数为</w:t>
        </w:r>
      </w:ins>
      <w:ins w:id="321" w:author="Administrator" w:date="2025-02-18T10:11:12Z">
        <w:r>
          <w:rPr>
            <w:rFonts w:hint="eastAsia" w:ascii="仿宋" w:hAnsi="仿宋" w:eastAsia="仿宋" w:cs="仿宋"/>
            <w:sz w:val="32"/>
            <w:szCs w:val="24"/>
            <w:lang w:val="en-US" w:eastAsia="zh-CN"/>
          </w:rPr>
          <w:t>24</w:t>
        </w:r>
      </w:ins>
      <w:ins w:id="322" w:author="Administrator" w:date="2025-02-18T10:11:13Z">
        <w:r>
          <w:rPr>
            <w:rFonts w:hint="eastAsia" w:ascii="仿宋" w:hAnsi="仿宋" w:eastAsia="仿宋" w:cs="仿宋"/>
            <w:sz w:val="32"/>
            <w:szCs w:val="24"/>
            <w:lang w:val="en-US" w:eastAsia="zh-CN"/>
          </w:rPr>
          <w:t>6.</w:t>
        </w:r>
      </w:ins>
      <w:ins w:id="323" w:author="Administrator" w:date="2025-02-18T10:11:14Z">
        <w:r>
          <w:rPr>
            <w:rFonts w:hint="eastAsia" w:ascii="仿宋" w:hAnsi="仿宋" w:eastAsia="仿宋" w:cs="仿宋"/>
            <w:sz w:val="32"/>
            <w:szCs w:val="24"/>
            <w:lang w:val="en-US" w:eastAsia="zh-CN"/>
          </w:rPr>
          <w:t>01</w:t>
        </w:r>
      </w:ins>
      <w:ins w:id="324" w:author="Administrator" w:date="2025-02-18T10:09:25Z">
        <w:r>
          <w:rPr>
            <w:rFonts w:hint="eastAsia" w:ascii="仿宋" w:hAnsi="仿宋" w:eastAsia="仿宋" w:cs="仿宋"/>
            <w:sz w:val="32"/>
            <w:szCs w:val="24"/>
          </w:rPr>
          <w:t>万元，比上年预算数</w:t>
        </w:r>
      </w:ins>
      <w:ins w:id="325" w:author="Administrator" w:date="2025-02-18T10:09:25Z">
        <w:r>
          <w:rPr>
            <w:rFonts w:hint="eastAsia" w:ascii="仿宋" w:hAnsi="仿宋" w:eastAsia="仿宋" w:cs="仿宋"/>
            <w:sz w:val="32"/>
            <w:szCs w:val="32"/>
          </w:rPr>
          <w:t>增加</w:t>
        </w:r>
      </w:ins>
      <w:ins w:id="326" w:author="Administrator" w:date="2025-02-18T10:11:39Z">
        <w:r>
          <w:rPr>
            <w:rFonts w:hint="eastAsia" w:ascii="仿宋" w:hAnsi="仿宋" w:eastAsia="仿宋" w:cs="仿宋"/>
            <w:sz w:val="32"/>
            <w:szCs w:val="32"/>
            <w:lang w:val="en-US" w:eastAsia="zh-CN"/>
          </w:rPr>
          <w:t>1</w:t>
        </w:r>
      </w:ins>
      <w:ins w:id="327" w:author="Administrator" w:date="2025-02-18T10:11:40Z">
        <w:r>
          <w:rPr>
            <w:rFonts w:hint="eastAsia" w:ascii="仿宋" w:hAnsi="仿宋" w:eastAsia="仿宋" w:cs="仿宋"/>
            <w:sz w:val="32"/>
            <w:szCs w:val="32"/>
            <w:lang w:val="en-US" w:eastAsia="zh-CN"/>
          </w:rPr>
          <w:t>80.</w:t>
        </w:r>
      </w:ins>
      <w:ins w:id="328" w:author="Administrator" w:date="2025-02-18T10:11:41Z">
        <w:r>
          <w:rPr>
            <w:rFonts w:hint="eastAsia" w:ascii="仿宋" w:hAnsi="仿宋" w:eastAsia="仿宋" w:cs="仿宋"/>
            <w:sz w:val="32"/>
            <w:szCs w:val="32"/>
            <w:lang w:val="en-US" w:eastAsia="zh-CN"/>
          </w:rPr>
          <w:t>98</w:t>
        </w:r>
      </w:ins>
      <w:ins w:id="329" w:author="Administrator" w:date="2025-02-18T10:09:25Z">
        <w:r>
          <w:rPr>
            <w:rFonts w:hint="eastAsia" w:ascii="仿宋" w:hAnsi="仿宋" w:eastAsia="仿宋" w:cs="仿宋"/>
            <w:sz w:val="32"/>
            <w:szCs w:val="24"/>
          </w:rPr>
          <w:t>万元，主要是</w:t>
        </w:r>
      </w:ins>
      <w:ins w:id="330" w:author="Administrator" w:date="2025-02-18T10:09:25Z">
        <w:r>
          <w:rPr>
            <w:rFonts w:hint="eastAsia" w:ascii="仿宋" w:hAnsi="仿宋" w:eastAsia="仿宋" w:cs="仿宋"/>
            <w:sz w:val="32"/>
            <w:szCs w:val="24"/>
            <w:lang w:val="en-US" w:eastAsia="zh-CN"/>
          </w:rPr>
          <w:t>公用经费增加</w:t>
        </w:r>
      </w:ins>
      <w:ins w:id="331" w:author="Administrator" w:date="2025-02-18T10:09:25Z">
        <w:r>
          <w:rPr>
            <w:rFonts w:hint="eastAsia" w:ascii="仿宋" w:hAnsi="仿宋" w:eastAsia="仿宋" w:cs="仿宋"/>
            <w:sz w:val="32"/>
            <w:szCs w:val="24"/>
          </w:rPr>
          <w:t>。</w:t>
        </w:r>
      </w:ins>
    </w:p>
    <w:p>
      <w:pPr>
        <w:keepNext w:val="0"/>
        <w:keepLines w:val="0"/>
        <w:pageBreakBefore w:val="0"/>
        <w:widowControl/>
        <w:kinsoku/>
        <w:wordWrap/>
        <w:overflowPunct/>
        <w:topLinePunct w:val="0"/>
        <w:autoSpaceDE/>
        <w:autoSpaceDN/>
        <w:bidi w:val="0"/>
        <w:adjustRightInd w:val="0"/>
        <w:snapToGrid w:val="0"/>
        <w:spacing w:line="360" w:lineRule="auto"/>
        <w:ind w:firstLine="640" w:firstLineChars="200"/>
        <w:textAlignment w:val="auto"/>
        <w:rPr>
          <w:ins w:id="332" w:author="Administrator" w:date="2025-02-18T10:09:25Z"/>
          <w:rFonts w:hint="eastAsia" w:ascii="仿宋" w:hAnsi="仿宋" w:eastAsia="仿宋" w:cs="仿宋"/>
          <w:sz w:val="32"/>
          <w:szCs w:val="24"/>
        </w:rPr>
      </w:pPr>
      <w:ins w:id="333" w:author="Administrator" w:date="2025-02-18T15:45:19Z">
        <w:r>
          <w:rPr>
            <w:rFonts w:hint="eastAsia" w:ascii="仿宋" w:hAnsi="仿宋" w:eastAsia="仿宋" w:cs="仿宋"/>
            <w:sz w:val="32"/>
            <w:szCs w:val="24"/>
            <w:lang w:val="en-US" w:eastAsia="zh-CN"/>
          </w:rPr>
          <w:t>2</w:t>
        </w:r>
      </w:ins>
      <w:ins w:id="334" w:author="Administrator" w:date="2025-02-18T10:09:25Z">
        <w:r>
          <w:rPr>
            <w:rFonts w:hint="eastAsia" w:ascii="仿宋" w:hAnsi="仿宋" w:eastAsia="仿宋" w:cs="仿宋"/>
            <w:sz w:val="32"/>
            <w:szCs w:val="24"/>
          </w:rPr>
          <w:t>.</w:t>
        </w:r>
      </w:ins>
      <w:ins w:id="335" w:author="Administrator" w:date="2025-02-18T10:09:25Z">
        <w:r>
          <w:rPr>
            <w:rFonts w:hint="eastAsia" w:ascii="仿宋" w:hAnsi="仿宋" w:eastAsia="仿宋" w:cs="仿宋"/>
            <w:sz w:val="32"/>
            <w:szCs w:val="32"/>
          </w:rPr>
          <w:t xml:space="preserve"> 教育支出（类）普通教育（款）高中教育（项）202</w:t>
        </w:r>
      </w:ins>
      <w:ins w:id="336" w:author="Administrator" w:date="2025-02-18T10:13:17Z">
        <w:r>
          <w:rPr>
            <w:rFonts w:hint="eastAsia" w:ascii="仿宋" w:hAnsi="仿宋" w:eastAsia="仿宋" w:cs="仿宋"/>
            <w:sz w:val="32"/>
            <w:szCs w:val="32"/>
            <w:lang w:val="en-US" w:eastAsia="zh-CN"/>
          </w:rPr>
          <w:t>5</w:t>
        </w:r>
      </w:ins>
      <w:ins w:id="337" w:author="Administrator" w:date="2025-02-18T10:09:25Z">
        <w:r>
          <w:rPr>
            <w:rFonts w:hint="eastAsia" w:ascii="仿宋" w:hAnsi="仿宋" w:eastAsia="仿宋" w:cs="仿宋"/>
            <w:sz w:val="32"/>
            <w:szCs w:val="24"/>
          </w:rPr>
          <w:t>年预算数为</w:t>
        </w:r>
      </w:ins>
      <w:ins w:id="338" w:author="Administrator" w:date="2025-02-18T10:09:25Z">
        <w:r>
          <w:rPr>
            <w:rFonts w:hint="eastAsia" w:ascii="仿宋" w:hAnsi="仿宋" w:eastAsia="仿宋" w:cs="仿宋"/>
            <w:sz w:val="32"/>
            <w:szCs w:val="24"/>
            <w:lang w:val="en-US" w:eastAsia="zh-CN"/>
          </w:rPr>
          <w:t>6</w:t>
        </w:r>
      </w:ins>
      <w:ins w:id="339" w:author="Administrator" w:date="2025-02-18T10:13:30Z">
        <w:r>
          <w:rPr>
            <w:rFonts w:hint="eastAsia" w:ascii="仿宋" w:hAnsi="仿宋" w:eastAsia="仿宋" w:cs="仿宋"/>
            <w:sz w:val="32"/>
            <w:szCs w:val="24"/>
            <w:lang w:val="en-US" w:eastAsia="zh-CN"/>
          </w:rPr>
          <w:t>9</w:t>
        </w:r>
      </w:ins>
      <w:ins w:id="340" w:author="Administrator" w:date="2025-02-18T10:13:31Z">
        <w:r>
          <w:rPr>
            <w:rFonts w:hint="eastAsia" w:ascii="仿宋" w:hAnsi="仿宋" w:eastAsia="仿宋" w:cs="仿宋"/>
            <w:sz w:val="32"/>
            <w:szCs w:val="24"/>
            <w:lang w:val="en-US" w:eastAsia="zh-CN"/>
          </w:rPr>
          <w:t>23.</w:t>
        </w:r>
      </w:ins>
      <w:ins w:id="341" w:author="Administrator" w:date="2025-02-18T10:13:32Z">
        <w:r>
          <w:rPr>
            <w:rFonts w:hint="eastAsia" w:ascii="仿宋" w:hAnsi="仿宋" w:eastAsia="仿宋" w:cs="仿宋"/>
            <w:sz w:val="32"/>
            <w:szCs w:val="24"/>
            <w:lang w:val="en-US" w:eastAsia="zh-CN"/>
          </w:rPr>
          <w:t>77</w:t>
        </w:r>
      </w:ins>
      <w:ins w:id="342" w:author="Administrator" w:date="2025-02-18T10:09:25Z">
        <w:r>
          <w:rPr>
            <w:rFonts w:hint="eastAsia" w:ascii="仿宋" w:hAnsi="仿宋" w:eastAsia="仿宋" w:cs="仿宋"/>
            <w:sz w:val="32"/>
            <w:szCs w:val="24"/>
          </w:rPr>
          <w:t>万元，比上年预算数</w:t>
        </w:r>
      </w:ins>
      <w:ins w:id="343" w:author="Administrator" w:date="2025-02-18T10:09:25Z">
        <w:r>
          <w:rPr>
            <w:rFonts w:hint="eastAsia" w:ascii="仿宋" w:hAnsi="仿宋" w:eastAsia="仿宋" w:cs="仿宋"/>
            <w:sz w:val="32"/>
            <w:szCs w:val="32"/>
          </w:rPr>
          <w:t>增加</w:t>
        </w:r>
      </w:ins>
      <w:ins w:id="344" w:author="Administrator" w:date="2025-02-18T10:13:52Z">
        <w:r>
          <w:rPr>
            <w:rFonts w:hint="eastAsia" w:ascii="仿宋" w:hAnsi="仿宋" w:eastAsia="仿宋" w:cs="仿宋"/>
            <w:sz w:val="32"/>
            <w:szCs w:val="32"/>
            <w:lang w:val="en-US" w:eastAsia="zh-CN"/>
          </w:rPr>
          <w:t>2</w:t>
        </w:r>
      </w:ins>
      <w:ins w:id="345" w:author="Administrator" w:date="2025-02-18T10:13:53Z">
        <w:r>
          <w:rPr>
            <w:rFonts w:hint="eastAsia" w:ascii="仿宋" w:hAnsi="仿宋" w:eastAsia="仿宋" w:cs="仿宋"/>
            <w:sz w:val="32"/>
            <w:szCs w:val="32"/>
            <w:lang w:val="en-US" w:eastAsia="zh-CN"/>
          </w:rPr>
          <w:t>65.</w:t>
        </w:r>
      </w:ins>
      <w:ins w:id="346" w:author="Administrator" w:date="2025-02-18T10:13:54Z">
        <w:r>
          <w:rPr>
            <w:rFonts w:hint="eastAsia" w:ascii="仿宋" w:hAnsi="仿宋" w:eastAsia="仿宋" w:cs="仿宋"/>
            <w:sz w:val="32"/>
            <w:szCs w:val="32"/>
            <w:lang w:val="en-US" w:eastAsia="zh-CN"/>
          </w:rPr>
          <w:t>39</w:t>
        </w:r>
      </w:ins>
      <w:ins w:id="347" w:author="Administrator" w:date="2025-02-18T10:09:25Z">
        <w:r>
          <w:rPr>
            <w:rFonts w:hint="eastAsia" w:ascii="仿宋" w:hAnsi="仿宋" w:eastAsia="仿宋" w:cs="仿宋"/>
            <w:sz w:val="32"/>
            <w:szCs w:val="24"/>
          </w:rPr>
          <w:t>万元，主要是</w:t>
        </w:r>
      </w:ins>
      <w:ins w:id="348" w:author="Administrator" w:date="2025-02-18T10:09:25Z">
        <w:r>
          <w:rPr>
            <w:rFonts w:hint="eastAsia" w:ascii="仿宋" w:hAnsi="仿宋" w:eastAsia="仿宋" w:cs="仿宋"/>
            <w:sz w:val="32"/>
            <w:szCs w:val="24"/>
            <w:lang w:val="en-US" w:eastAsia="zh-CN"/>
          </w:rPr>
          <w:t>人员经费增加</w:t>
        </w:r>
      </w:ins>
      <w:ins w:id="349" w:author="Administrator" w:date="2025-02-18T10:09:25Z">
        <w:r>
          <w:rPr>
            <w:rFonts w:hint="eastAsia" w:ascii="仿宋" w:hAnsi="仿宋" w:eastAsia="仿宋" w:cs="仿宋"/>
            <w:sz w:val="32"/>
            <w:szCs w:val="24"/>
          </w:rPr>
          <w:t>。</w:t>
        </w:r>
      </w:ins>
    </w:p>
    <w:p>
      <w:pPr>
        <w:keepNext w:val="0"/>
        <w:keepLines w:val="0"/>
        <w:pageBreakBefore w:val="0"/>
        <w:widowControl/>
        <w:kinsoku/>
        <w:wordWrap/>
        <w:overflowPunct/>
        <w:topLinePunct w:val="0"/>
        <w:autoSpaceDE/>
        <w:autoSpaceDN/>
        <w:bidi w:val="0"/>
        <w:adjustRightInd w:val="0"/>
        <w:snapToGrid w:val="0"/>
        <w:spacing w:line="360" w:lineRule="auto"/>
        <w:textAlignment w:val="auto"/>
        <w:rPr>
          <w:ins w:id="350" w:author="Administrator" w:date="2025-02-18T10:09:25Z"/>
          <w:rFonts w:hint="eastAsia" w:ascii="仿宋_GB2312" w:hAnsi="黑体" w:eastAsia="仿宋_GB2312"/>
          <w:sz w:val="32"/>
          <w:szCs w:val="24"/>
        </w:rPr>
      </w:pPr>
      <w:ins w:id="351" w:author="Administrator" w:date="2025-02-18T10:09:25Z">
        <w:r>
          <w:rPr>
            <w:rFonts w:hint="eastAsia" w:ascii="仿宋" w:hAnsi="仿宋" w:eastAsia="仿宋" w:cs="仿宋"/>
            <w:sz w:val="32"/>
            <w:szCs w:val="24"/>
          </w:rPr>
          <w:t xml:space="preserve"> </w:t>
        </w:r>
      </w:ins>
      <w:ins w:id="352" w:author="Administrator" w:date="2025-02-18T10:09:25Z">
        <w:r>
          <w:rPr>
            <w:rFonts w:hint="eastAsia" w:ascii="仿宋" w:hAnsi="仿宋" w:eastAsia="仿宋" w:cs="仿宋"/>
            <w:sz w:val="32"/>
            <w:szCs w:val="24"/>
            <w:lang w:val="en-US" w:eastAsia="zh-CN"/>
          </w:rPr>
          <w:t xml:space="preserve">  </w:t>
        </w:r>
      </w:ins>
      <w:ins w:id="353" w:author="Administrator" w:date="2025-02-18T10:09:25Z">
        <w:r>
          <w:rPr>
            <w:rFonts w:hint="eastAsia" w:ascii="仿宋" w:hAnsi="仿宋" w:eastAsia="仿宋" w:cs="仿宋"/>
            <w:sz w:val="32"/>
            <w:szCs w:val="24"/>
          </w:rPr>
          <w:t xml:space="preserve"> </w:t>
        </w:r>
      </w:ins>
      <w:ins w:id="354" w:author="Administrator" w:date="2025-02-18T15:45:22Z">
        <w:r>
          <w:rPr>
            <w:rFonts w:hint="eastAsia" w:ascii="仿宋" w:hAnsi="仿宋" w:eastAsia="仿宋" w:cs="仿宋"/>
            <w:sz w:val="32"/>
            <w:szCs w:val="24"/>
            <w:lang w:val="en-US" w:eastAsia="zh-CN"/>
          </w:rPr>
          <w:t>3</w:t>
        </w:r>
      </w:ins>
      <w:ins w:id="355" w:author="Administrator" w:date="2025-02-18T10:09:25Z">
        <w:r>
          <w:rPr>
            <w:rFonts w:hint="eastAsia" w:ascii="仿宋" w:hAnsi="仿宋" w:eastAsia="仿宋" w:cs="仿宋"/>
            <w:sz w:val="32"/>
            <w:szCs w:val="24"/>
          </w:rPr>
          <w:t>. 社会保障和就业支出（类）行政事业单位养老支出（款）机关事业单位基本养老保险缴费支出（项）202</w:t>
        </w:r>
      </w:ins>
      <w:ins w:id="356" w:author="Administrator" w:date="2025-02-18T10:15:50Z">
        <w:r>
          <w:rPr>
            <w:rFonts w:hint="eastAsia" w:ascii="仿宋" w:hAnsi="仿宋" w:eastAsia="仿宋" w:cs="仿宋"/>
            <w:sz w:val="32"/>
            <w:szCs w:val="24"/>
            <w:lang w:val="en-US" w:eastAsia="zh-CN"/>
          </w:rPr>
          <w:t>5</w:t>
        </w:r>
      </w:ins>
      <w:ins w:id="357" w:author="Administrator" w:date="2025-02-18T10:09:25Z">
        <w:r>
          <w:rPr>
            <w:rFonts w:hint="eastAsia" w:ascii="仿宋" w:hAnsi="仿宋" w:eastAsia="仿宋" w:cs="仿宋"/>
            <w:sz w:val="32"/>
            <w:szCs w:val="24"/>
          </w:rPr>
          <w:t>年初预算</w:t>
        </w:r>
      </w:ins>
      <w:ins w:id="358" w:author="Administrator" w:date="2025-02-18T10:09:25Z">
        <w:r>
          <w:rPr>
            <w:rFonts w:hint="eastAsia" w:ascii="仿宋_GB2312" w:hAnsi="ˎ̥" w:eastAsia="仿宋_GB2312"/>
            <w:sz w:val="32"/>
            <w:szCs w:val="24"/>
            <w:lang w:val="en-US" w:eastAsia="zh-CN"/>
          </w:rPr>
          <w:t>9</w:t>
        </w:r>
      </w:ins>
      <w:ins w:id="359" w:author="Administrator" w:date="2025-02-18T10:15:57Z">
        <w:r>
          <w:rPr>
            <w:rFonts w:hint="eastAsia" w:ascii="仿宋_GB2312" w:hAnsi="ˎ̥" w:eastAsia="仿宋_GB2312"/>
            <w:sz w:val="32"/>
            <w:szCs w:val="24"/>
            <w:lang w:val="en-US" w:eastAsia="zh-CN"/>
          </w:rPr>
          <w:t>6</w:t>
        </w:r>
      </w:ins>
      <w:ins w:id="360" w:author="Administrator" w:date="2025-02-18T10:15:58Z">
        <w:r>
          <w:rPr>
            <w:rFonts w:hint="eastAsia" w:ascii="仿宋_GB2312" w:hAnsi="ˎ̥" w:eastAsia="仿宋_GB2312"/>
            <w:sz w:val="32"/>
            <w:szCs w:val="24"/>
            <w:lang w:val="en-US" w:eastAsia="zh-CN"/>
          </w:rPr>
          <w:t>7.</w:t>
        </w:r>
      </w:ins>
      <w:ins w:id="361" w:author="Administrator" w:date="2025-02-18T10:15:59Z">
        <w:r>
          <w:rPr>
            <w:rFonts w:hint="eastAsia" w:ascii="仿宋_GB2312" w:hAnsi="ˎ̥" w:eastAsia="仿宋_GB2312"/>
            <w:sz w:val="32"/>
            <w:szCs w:val="24"/>
            <w:lang w:val="en-US" w:eastAsia="zh-CN"/>
          </w:rPr>
          <w:t>57</w:t>
        </w:r>
      </w:ins>
      <w:ins w:id="362" w:author="Administrator" w:date="2025-02-18T10:09:25Z">
        <w:r>
          <w:rPr>
            <w:rFonts w:hint="eastAsia" w:ascii="仿宋_GB2312" w:hAnsi="ˎ̥" w:eastAsia="仿宋_GB2312"/>
            <w:sz w:val="32"/>
            <w:szCs w:val="24"/>
          </w:rPr>
          <w:t>万元，</w:t>
        </w:r>
      </w:ins>
      <w:ins w:id="363" w:author="Administrator" w:date="2025-02-18T10:09:25Z">
        <w:r>
          <w:rPr>
            <w:rFonts w:hint="eastAsia" w:ascii="仿宋_GB2312" w:hAnsi="黑体" w:eastAsia="仿宋_GB2312"/>
            <w:sz w:val="32"/>
            <w:szCs w:val="24"/>
          </w:rPr>
          <w:t>比上年预算数</w:t>
        </w:r>
      </w:ins>
      <w:ins w:id="364" w:author="Administrator" w:date="2025-02-18T10:09:25Z">
        <w:r>
          <w:rPr>
            <w:rFonts w:hint="eastAsia" w:ascii="仿宋_GB2312" w:hAnsi="黑体" w:eastAsia="仿宋_GB2312" w:cs="仿宋_GB2312"/>
            <w:sz w:val="32"/>
            <w:szCs w:val="32"/>
          </w:rPr>
          <w:t>增加</w:t>
        </w:r>
      </w:ins>
      <w:ins w:id="365" w:author="Administrator" w:date="2025-02-18T10:16:18Z">
        <w:r>
          <w:rPr>
            <w:rFonts w:hint="eastAsia" w:ascii="仿宋_GB2312" w:hAnsi="黑体" w:eastAsia="仿宋_GB2312" w:cs="仿宋_GB2312"/>
            <w:sz w:val="32"/>
            <w:szCs w:val="32"/>
            <w:lang w:val="en-US" w:eastAsia="zh-CN"/>
          </w:rPr>
          <w:t>1</w:t>
        </w:r>
      </w:ins>
      <w:ins w:id="366" w:author="Administrator" w:date="2025-02-18T10:16:19Z">
        <w:r>
          <w:rPr>
            <w:rFonts w:hint="eastAsia" w:ascii="仿宋_GB2312" w:hAnsi="黑体" w:eastAsia="仿宋_GB2312" w:cs="仿宋_GB2312"/>
            <w:sz w:val="32"/>
            <w:szCs w:val="32"/>
            <w:lang w:val="en-US" w:eastAsia="zh-CN"/>
          </w:rPr>
          <w:t>7.</w:t>
        </w:r>
      </w:ins>
      <w:ins w:id="367" w:author="Administrator" w:date="2025-02-18T10:16:20Z">
        <w:r>
          <w:rPr>
            <w:rFonts w:hint="eastAsia" w:ascii="仿宋_GB2312" w:hAnsi="黑体" w:eastAsia="仿宋_GB2312" w:cs="仿宋_GB2312"/>
            <w:sz w:val="32"/>
            <w:szCs w:val="32"/>
            <w:lang w:val="en-US" w:eastAsia="zh-CN"/>
          </w:rPr>
          <w:t>47</w:t>
        </w:r>
      </w:ins>
      <w:ins w:id="368" w:author="Administrator" w:date="2025-02-18T10:09:25Z">
        <w:r>
          <w:rPr>
            <w:rFonts w:hint="eastAsia" w:ascii="仿宋_GB2312" w:hAnsi="黑体" w:eastAsia="仿宋_GB2312"/>
            <w:sz w:val="32"/>
            <w:szCs w:val="24"/>
          </w:rPr>
          <w:t>万元，主要是</w:t>
        </w:r>
      </w:ins>
      <w:ins w:id="369" w:author="Administrator" w:date="2025-02-18T10:09:25Z">
        <w:r>
          <w:rPr>
            <w:rFonts w:hint="eastAsia" w:ascii="仿宋_GB2312" w:hAnsi="黑体" w:eastAsia="仿宋_GB2312"/>
            <w:sz w:val="32"/>
            <w:szCs w:val="24"/>
            <w:lang w:val="en-US" w:eastAsia="zh-CN"/>
          </w:rPr>
          <w:t>社保基数提高</w:t>
        </w:r>
      </w:ins>
      <w:ins w:id="370" w:author="Administrator" w:date="2025-02-18T10:09:25Z">
        <w:r>
          <w:rPr>
            <w:rFonts w:hint="eastAsia" w:ascii="仿宋_GB2312" w:hAnsi="黑体" w:eastAsia="仿宋_GB2312"/>
            <w:sz w:val="32"/>
            <w:szCs w:val="24"/>
          </w:rPr>
          <w:t>。</w:t>
        </w:r>
      </w:ins>
    </w:p>
    <w:p>
      <w:pPr>
        <w:keepNext w:val="0"/>
        <w:keepLines w:val="0"/>
        <w:pageBreakBefore w:val="0"/>
        <w:widowControl/>
        <w:kinsoku/>
        <w:wordWrap/>
        <w:overflowPunct/>
        <w:topLinePunct w:val="0"/>
        <w:autoSpaceDE/>
        <w:autoSpaceDN/>
        <w:bidi w:val="0"/>
        <w:adjustRightInd w:val="0"/>
        <w:snapToGrid w:val="0"/>
        <w:spacing w:line="360" w:lineRule="auto"/>
        <w:textAlignment w:val="auto"/>
        <w:rPr>
          <w:ins w:id="371" w:author="Administrator" w:date="2025-02-18T10:09:25Z"/>
          <w:rFonts w:hint="eastAsia" w:ascii="仿宋" w:hAnsi="仿宋" w:eastAsia="仿宋" w:cs="仿宋"/>
          <w:sz w:val="32"/>
          <w:szCs w:val="24"/>
          <w:lang w:val="en-US"/>
        </w:rPr>
      </w:pPr>
      <w:ins w:id="372" w:author="Administrator" w:date="2025-02-18T10:09:25Z">
        <w:r>
          <w:rPr>
            <w:rFonts w:hint="eastAsia" w:ascii="仿宋_GB2312" w:hAnsi="ˎ̥" w:eastAsia="仿宋_GB2312"/>
            <w:sz w:val="32"/>
            <w:szCs w:val="24"/>
          </w:rPr>
          <w:t xml:space="preserve">  </w:t>
        </w:r>
      </w:ins>
      <w:ins w:id="373" w:author="Administrator" w:date="2025-02-18T10:09:25Z">
        <w:r>
          <w:rPr>
            <w:rFonts w:hint="eastAsia" w:ascii="仿宋" w:hAnsi="仿宋" w:eastAsia="仿宋" w:cs="仿宋"/>
            <w:sz w:val="32"/>
            <w:szCs w:val="24"/>
          </w:rPr>
          <w:t xml:space="preserve">  </w:t>
        </w:r>
      </w:ins>
      <w:ins w:id="374" w:author="Administrator" w:date="2025-02-18T15:45:26Z">
        <w:r>
          <w:rPr>
            <w:rFonts w:hint="eastAsia" w:ascii="仿宋" w:hAnsi="仿宋" w:eastAsia="仿宋" w:cs="仿宋"/>
            <w:sz w:val="32"/>
            <w:szCs w:val="24"/>
            <w:lang w:val="en-US" w:eastAsia="zh-CN"/>
          </w:rPr>
          <w:t>4</w:t>
        </w:r>
      </w:ins>
      <w:ins w:id="375" w:author="Administrator" w:date="2025-02-18T10:09:25Z">
        <w:r>
          <w:rPr>
            <w:rFonts w:hint="eastAsia" w:ascii="仿宋" w:hAnsi="仿宋" w:eastAsia="仿宋" w:cs="仿宋"/>
            <w:sz w:val="32"/>
            <w:szCs w:val="24"/>
            <w:lang w:val="en-US" w:eastAsia="zh-CN"/>
          </w:rPr>
          <w:t>.</w:t>
        </w:r>
      </w:ins>
      <w:ins w:id="376" w:author="Administrator" w:date="2025-02-18T10:09:25Z">
        <w:r>
          <w:rPr>
            <w:rFonts w:hint="eastAsia" w:ascii="仿宋" w:hAnsi="仿宋" w:eastAsia="仿宋" w:cs="仿宋"/>
            <w:sz w:val="32"/>
            <w:szCs w:val="24"/>
          </w:rPr>
          <w:t>社会保障和就业支出（类）行政事业单位养老支出（款）机关事业单位职业年金缴费支出（项）202</w:t>
        </w:r>
      </w:ins>
      <w:ins w:id="377" w:author="Administrator" w:date="2025-02-18T10:16:47Z">
        <w:r>
          <w:rPr>
            <w:rFonts w:hint="eastAsia" w:ascii="仿宋" w:hAnsi="仿宋" w:eastAsia="仿宋" w:cs="仿宋"/>
            <w:sz w:val="32"/>
            <w:szCs w:val="24"/>
            <w:lang w:val="en-US" w:eastAsia="zh-CN"/>
          </w:rPr>
          <w:t>5</w:t>
        </w:r>
      </w:ins>
      <w:ins w:id="378" w:author="Administrator" w:date="2025-02-18T10:09:25Z">
        <w:r>
          <w:rPr>
            <w:rFonts w:hint="eastAsia" w:ascii="仿宋" w:hAnsi="仿宋" w:eastAsia="仿宋" w:cs="仿宋"/>
            <w:sz w:val="32"/>
            <w:szCs w:val="24"/>
          </w:rPr>
          <w:t>年初预算</w:t>
        </w:r>
      </w:ins>
      <w:ins w:id="379" w:author="Administrator" w:date="2025-02-18T10:17:00Z">
        <w:r>
          <w:rPr>
            <w:rFonts w:hint="eastAsia" w:ascii="仿宋" w:hAnsi="仿宋" w:eastAsia="仿宋" w:cs="仿宋"/>
            <w:sz w:val="32"/>
            <w:szCs w:val="24"/>
            <w:lang w:val="en-US" w:eastAsia="zh-CN"/>
          </w:rPr>
          <w:t>91</w:t>
        </w:r>
      </w:ins>
      <w:ins w:id="380" w:author="Administrator" w:date="2025-02-18T10:17:01Z">
        <w:r>
          <w:rPr>
            <w:rFonts w:hint="eastAsia" w:ascii="仿宋" w:hAnsi="仿宋" w:eastAsia="仿宋" w:cs="仿宋"/>
            <w:sz w:val="32"/>
            <w:szCs w:val="24"/>
            <w:lang w:val="en-US" w:eastAsia="zh-CN"/>
          </w:rPr>
          <w:t>9.</w:t>
        </w:r>
      </w:ins>
      <w:ins w:id="381" w:author="Administrator" w:date="2025-02-18T10:17:02Z">
        <w:r>
          <w:rPr>
            <w:rFonts w:hint="eastAsia" w:ascii="仿宋" w:hAnsi="仿宋" w:eastAsia="仿宋" w:cs="仿宋"/>
            <w:sz w:val="32"/>
            <w:szCs w:val="24"/>
            <w:lang w:val="en-US" w:eastAsia="zh-CN"/>
          </w:rPr>
          <w:t>7</w:t>
        </w:r>
      </w:ins>
      <w:ins w:id="382" w:author="Administrator" w:date="2025-02-18T10:17:04Z">
        <w:r>
          <w:rPr>
            <w:rFonts w:hint="eastAsia" w:ascii="仿宋" w:hAnsi="仿宋" w:eastAsia="仿宋" w:cs="仿宋"/>
            <w:sz w:val="32"/>
            <w:szCs w:val="24"/>
            <w:lang w:val="en-US" w:eastAsia="zh-CN"/>
          </w:rPr>
          <w:t>0</w:t>
        </w:r>
      </w:ins>
      <w:ins w:id="383" w:author="Administrator" w:date="2025-02-18T10:09:25Z">
        <w:r>
          <w:rPr>
            <w:rFonts w:hint="eastAsia" w:ascii="仿宋" w:hAnsi="仿宋" w:eastAsia="仿宋" w:cs="仿宋"/>
            <w:sz w:val="32"/>
            <w:szCs w:val="24"/>
          </w:rPr>
          <w:t>万元，比上年预算数</w:t>
        </w:r>
      </w:ins>
      <w:ins w:id="384" w:author="Administrator" w:date="2025-02-18T10:09:25Z">
        <w:r>
          <w:rPr>
            <w:rFonts w:hint="eastAsia" w:ascii="仿宋" w:hAnsi="仿宋" w:eastAsia="仿宋" w:cs="仿宋"/>
            <w:sz w:val="32"/>
            <w:szCs w:val="24"/>
            <w:lang w:val="en-US" w:eastAsia="zh-CN"/>
          </w:rPr>
          <w:t>增加</w:t>
        </w:r>
      </w:ins>
      <w:ins w:id="385" w:author="Administrator" w:date="2025-02-18T10:17:36Z">
        <w:r>
          <w:rPr>
            <w:rFonts w:hint="eastAsia" w:ascii="仿宋" w:hAnsi="仿宋" w:eastAsia="仿宋" w:cs="仿宋"/>
            <w:sz w:val="32"/>
            <w:szCs w:val="24"/>
            <w:lang w:val="en-US" w:eastAsia="zh-CN"/>
          </w:rPr>
          <w:t>-</w:t>
        </w:r>
      </w:ins>
      <w:ins w:id="386" w:author="Administrator" w:date="2025-02-18T10:17:37Z">
        <w:r>
          <w:rPr>
            <w:rFonts w:hint="eastAsia" w:ascii="仿宋" w:hAnsi="仿宋" w:eastAsia="仿宋" w:cs="仿宋"/>
            <w:sz w:val="32"/>
            <w:szCs w:val="24"/>
            <w:lang w:val="en-US" w:eastAsia="zh-CN"/>
          </w:rPr>
          <w:t>1.</w:t>
        </w:r>
      </w:ins>
      <w:ins w:id="387" w:author="Administrator" w:date="2025-02-18T10:17:38Z">
        <w:r>
          <w:rPr>
            <w:rFonts w:hint="eastAsia" w:ascii="仿宋" w:hAnsi="仿宋" w:eastAsia="仿宋" w:cs="仿宋"/>
            <w:sz w:val="32"/>
            <w:szCs w:val="24"/>
            <w:lang w:val="en-US" w:eastAsia="zh-CN"/>
          </w:rPr>
          <w:t>9</w:t>
        </w:r>
      </w:ins>
      <w:ins w:id="388" w:author="Administrator" w:date="2025-02-18T10:09:25Z">
        <w:r>
          <w:rPr>
            <w:rFonts w:hint="eastAsia" w:ascii="仿宋" w:hAnsi="仿宋" w:eastAsia="仿宋" w:cs="仿宋"/>
            <w:sz w:val="32"/>
            <w:szCs w:val="24"/>
          </w:rPr>
          <w:t>万元，主要是</w:t>
        </w:r>
      </w:ins>
      <w:ins w:id="389" w:author="Administrator" w:date="2025-02-18T15:46:49Z">
        <w:r>
          <w:rPr>
            <w:rFonts w:hint="eastAsia" w:ascii="仿宋" w:hAnsi="仿宋" w:eastAsia="仿宋" w:cs="仿宋"/>
            <w:sz w:val="32"/>
            <w:szCs w:val="24"/>
            <w:lang w:val="en-US" w:eastAsia="zh-CN"/>
          </w:rPr>
          <w:t>上</w:t>
        </w:r>
      </w:ins>
      <w:ins w:id="390" w:author="Administrator" w:date="2025-02-18T15:47:03Z">
        <w:r>
          <w:rPr>
            <w:rFonts w:hint="eastAsia" w:ascii="仿宋" w:hAnsi="仿宋" w:eastAsia="仿宋" w:cs="仿宋"/>
            <w:sz w:val="32"/>
            <w:szCs w:val="24"/>
            <w:lang w:val="en-US" w:eastAsia="zh-CN"/>
          </w:rPr>
          <w:t>年</w:t>
        </w:r>
      </w:ins>
      <w:ins w:id="391" w:author="Administrator" w:date="2025-02-18T15:47:07Z">
        <w:r>
          <w:rPr>
            <w:rFonts w:hint="eastAsia" w:ascii="仿宋" w:hAnsi="仿宋" w:eastAsia="仿宋" w:cs="仿宋"/>
            <w:sz w:val="32"/>
            <w:szCs w:val="24"/>
            <w:lang w:val="en-US" w:eastAsia="zh-CN"/>
          </w:rPr>
          <w:t>补缴</w:t>
        </w:r>
      </w:ins>
      <w:ins w:id="392" w:author="Administrator" w:date="2025-02-18T15:47:11Z">
        <w:r>
          <w:rPr>
            <w:rFonts w:hint="eastAsia" w:ascii="仿宋" w:hAnsi="仿宋" w:eastAsia="仿宋" w:cs="仿宋"/>
            <w:sz w:val="32"/>
            <w:szCs w:val="24"/>
            <w:lang w:val="en-US" w:eastAsia="zh-CN"/>
          </w:rPr>
          <w:t>了</w:t>
        </w:r>
      </w:ins>
      <w:ins w:id="393" w:author="Administrator" w:date="2025-02-18T15:47:12Z">
        <w:r>
          <w:rPr>
            <w:rFonts w:hint="eastAsia" w:ascii="仿宋" w:hAnsi="仿宋" w:eastAsia="仿宋" w:cs="仿宋"/>
            <w:sz w:val="32"/>
            <w:szCs w:val="24"/>
            <w:lang w:val="en-US" w:eastAsia="zh-CN"/>
          </w:rPr>
          <w:t>2</w:t>
        </w:r>
      </w:ins>
      <w:ins w:id="394" w:author="Administrator" w:date="2025-02-18T15:47:13Z">
        <w:r>
          <w:rPr>
            <w:rFonts w:hint="eastAsia" w:ascii="仿宋" w:hAnsi="仿宋" w:eastAsia="仿宋" w:cs="仿宋"/>
            <w:sz w:val="32"/>
            <w:szCs w:val="24"/>
            <w:lang w:val="en-US" w:eastAsia="zh-CN"/>
          </w:rPr>
          <w:t>023</w:t>
        </w:r>
      </w:ins>
      <w:ins w:id="395" w:author="Administrator" w:date="2025-02-18T15:47:15Z">
        <w:r>
          <w:rPr>
            <w:rFonts w:hint="eastAsia" w:ascii="仿宋" w:hAnsi="仿宋" w:eastAsia="仿宋" w:cs="仿宋"/>
            <w:sz w:val="32"/>
            <w:szCs w:val="24"/>
            <w:lang w:val="en-US" w:eastAsia="zh-CN"/>
          </w:rPr>
          <w:t>年</w:t>
        </w:r>
      </w:ins>
      <w:ins w:id="396" w:author="Administrator" w:date="2025-02-18T15:47:17Z">
        <w:r>
          <w:rPr>
            <w:rFonts w:hint="eastAsia" w:ascii="仿宋" w:hAnsi="仿宋" w:eastAsia="仿宋" w:cs="仿宋"/>
            <w:sz w:val="32"/>
            <w:szCs w:val="24"/>
            <w:lang w:val="en-US" w:eastAsia="zh-CN"/>
          </w:rPr>
          <w:t>1</w:t>
        </w:r>
      </w:ins>
      <w:ins w:id="397" w:author="Administrator" w:date="2025-02-18T15:47:18Z">
        <w:r>
          <w:rPr>
            <w:rFonts w:hint="eastAsia" w:ascii="仿宋" w:hAnsi="仿宋" w:eastAsia="仿宋" w:cs="仿宋"/>
            <w:sz w:val="32"/>
            <w:szCs w:val="24"/>
            <w:lang w:val="en-US" w:eastAsia="zh-CN"/>
          </w:rPr>
          <w:t>-</w:t>
        </w:r>
      </w:ins>
      <w:ins w:id="398" w:author="Administrator" w:date="2025-02-18T15:47:19Z">
        <w:r>
          <w:rPr>
            <w:rFonts w:hint="eastAsia" w:ascii="仿宋" w:hAnsi="仿宋" w:eastAsia="仿宋" w:cs="仿宋"/>
            <w:sz w:val="32"/>
            <w:szCs w:val="24"/>
            <w:lang w:val="en-US" w:eastAsia="zh-CN"/>
          </w:rPr>
          <w:t>4</w:t>
        </w:r>
      </w:ins>
      <w:ins w:id="399" w:author="Administrator" w:date="2025-02-18T15:47:22Z">
        <w:r>
          <w:rPr>
            <w:rFonts w:hint="eastAsia" w:ascii="仿宋" w:hAnsi="仿宋" w:eastAsia="仿宋" w:cs="仿宋"/>
            <w:sz w:val="32"/>
            <w:szCs w:val="24"/>
            <w:lang w:val="en-US" w:eastAsia="zh-CN"/>
          </w:rPr>
          <w:t>月份</w:t>
        </w:r>
      </w:ins>
      <w:ins w:id="400" w:author="Administrator" w:date="2025-02-18T10:39:43Z">
        <w:r>
          <w:rPr>
            <w:rFonts w:hint="eastAsia" w:ascii="仿宋" w:hAnsi="仿宋" w:eastAsia="仿宋" w:cs="仿宋"/>
            <w:sz w:val="32"/>
            <w:szCs w:val="24"/>
            <w:lang w:val="en-US" w:eastAsia="zh-CN"/>
          </w:rPr>
          <w:t>职业</w:t>
        </w:r>
      </w:ins>
      <w:ins w:id="401" w:author="Administrator" w:date="2025-02-18T10:39:45Z">
        <w:r>
          <w:rPr>
            <w:rFonts w:hint="eastAsia" w:ascii="仿宋" w:hAnsi="仿宋" w:eastAsia="仿宋" w:cs="仿宋"/>
            <w:sz w:val="32"/>
            <w:szCs w:val="24"/>
            <w:lang w:val="en-US" w:eastAsia="zh-CN"/>
          </w:rPr>
          <w:t>年金</w:t>
        </w:r>
      </w:ins>
      <w:ins w:id="402" w:author="Administrator" w:date="2025-02-18T10:09:25Z">
        <w:r>
          <w:rPr>
            <w:rFonts w:hint="eastAsia" w:ascii="仿宋" w:hAnsi="仿宋" w:eastAsia="仿宋" w:cs="仿宋"/>
            <w:sz w:val="32"/>
            <w:szCs w:val="24"/>
            <w:lang w:val="en-US" w:eastAsia="zh-CN"/>
          </w:rPr>
          <w:t>。</w:t>
        </w:r>
      </w:ins>
    </w:p>
    <w:p>
      <w:pPr>
        <w:keepNext w:val="0"/>
        <w:keepLines w:val="0"/>
        <w:pageBreakBefore w:val="0"/>
        <w:widowControl/>
        <w:kinsoku/>
        <w:wordWrap/>
        <w:overflowPunct/>
        <w:topLinePunct w:val="0"/>
        <w:autoSpaceDE/>
        <w:autoSpaceDN/>
        <w:bidi w:val="0"/>
        <w:adjustRightInd w:val="0"/>
        <w:snapToGrid w:val="0"/>
        <w:spacing w:line="360" w:lineRule="auto"/>
        <w:textAlignment w:val="auto"/>
        <w:rPr>
          <w:ins w:id="403" w:author="Administrator" w:date="2025-02-18T10:09:25Z"/>
          <w:rFonts w:hint="eastAsia" w:ascii="仿宋" w:hAnsi="仿宋" w:eastAsia="仿宋" w:cs="仿宋"/>
          <w:sz w:val="32"/>
          <w:szCs w:val="24"/>
          <w:lang w:eastAsia="zh-CN"/>
        </w:rPr>
      </w:pPr>
      <w:ins w:id="404" w:author="Administrator" w:date="2025-02-18T10:09:25Z">
        <w:r>
          <w:rPr>
            <w:rFonts w:hint="eastAsia" w:ascii="仿宋" w:hAnsi="仿宋" w:eastAsia="仿宋" w:cs="仿宋"/>
            <w:sz w:val="32"/>
            <w:szCs w:val="24"/>
          </w:rPr>
          <w:t xml:space="preserve">   </w:t>
        </w:r>
      </w:ins>
      <w:ins w:id="405" w:author="Administrator" w:date="2025-02-18T10:09:25Z">
        <w:r>
          <w:rPr>
            <w:rFonts w:hint="eastAsia" w:ascii="仿宋" w:hAnsi="仿宋" w:eastAsia="仿宋" w:cs="仿宋"/>
            <w:sz w:val="32"/>
            <w:szCs w:val="24"/>
            <w:lang w:val="en-US" w:eastAsia="zh-CN"/>
          </w:rPr>
          <w:t xml:space="preserve"> 6.</w:t>
        </w:r>
      </w:ins>
      <w:ins w:id="406" w:author="Administrator" w:date="2025-02-18T10:09:25Z">
        <w:r>
          <w:rPr>
            <w:rFonts w:hint="eastAsia" w:ascii="仿宋" w:hAnsi="仿宋" w:eastAsia="仿宋" w:cs="仿宋"/>
            <w:sz w:val="32"/>
            <w:szCs w:val="24"/>
          </w:rPr>
          <w:t>社会保障和就业支出（类）抚恤（款）其他抚优支出（项）202</w:t>
        </w:r>
      </w:ins>
      <w:ins w:id="407" w:author="Administrator" w:date="2025-02-18T10:21:52Z">
        <w:r>
          <w:rPr>
            <w:rFonts w:hint="eastAsia" w:ascii="仿宋" w:hAnsi="仿宋" w:eastAsia="仿宋" w:cs="仿宋"/>
            <w:sz w:val="32"/>
            <w:szCs w:val="24"/>
            <w:lang w:val="en-US" w:eastAsia="zh-CN"/>
          </w:rPr>
          <w:t>5</w:t>
        </w:r>
      </w:ins>
      <w:ins w:id="408" w:author="Administrator" w:date="2025-02-18T10:09:25Z">
        <w:r>
          <w:rPr>
            <w:rFonts w:hint="eastAsia" w:ascii="仿宋" w:hAnsi="仿宋" w:eastAsia="仿宋" w:cs="仿宋"/>
            <w:sz w:val="32"/>
            <w:szCs w:val="24"/>
          </w:rPr>
          <w:t>年预算</w:t>
        </w:r>
      </w:ins>
      <w:ins w:id="409" w:author="Administrator" w:date="2025-02-18T10:09:25Z">
        <w:r>
          <w:rPr>
            <w:rFonts w:hint="eastAsia" w:ascii="仿宋" w:hAnsi="仿宋" w:eastAsia="仿宋" w:cs="仿宋"/>
            <w:sz w:val="32"/>
            <w:szCs w:val="24"/>
            <w:lang w:val="en-US" w:eastAsia="zh-CN"/>
          </w:rPr>
          <w:t>8.61</w:t>
        </w:r>
      </w:ins>
      <w:ins w:id="410" w:author="Administrator" w:date="2025-02-18T10:09:25Z">
        <w:r>
          <w:rPr>
            <w:rFonts w:hint="eastAsia" w:ascii="仿宋" w:hAnsi="仿宋" w:eastAsia="仿宋" w:cs="仿宋"/>
            <w:sz w:val="32"/>
            <w:szCs w:val="24"/>
          </w:rPr>
          <w:t>万元，比上年预算数</w:t>
        </w:r>
      </w:ins>
      <w:ins w:id="411" w:author="Administrator" w:date="2025-02-18T10:23:14Z">
        <w:r>
          <w:rPr>
            <w:rFonts w:hint="eastAsia" w:ascii="仿宋" w:hAnsi="仿宋" w:eastAsia="仿宋" w:cs="仿宋"/>
            <w:sz w:val="32"/>
            <w:szCs w:val="24"/>
            <w:lang w:val="en-US" w:eastAsia="zh-CN"/>
          </w:rPr>
          <w:t>减少</w:t>
        </w:r>
      </w:ins>
      <w:ins w:id="412" w:author="Administrator" w:date="2025-02-18T10:23:16Z">
        <w:r>
          <w:rPr>
            <w:rFonts w:hint="eastAsia" w:ascii="仿宋" w:hAnsi="仿宋" w:eastAsia="仿宋" w:cs="仿宋"/>
            <w:sz w:val="32"/>
            <w:szCs w:val="24"/>
            <w:lang w:val="en-US" w:eastAsia="zh-CN"/>
          </w:rPr>
          <w:t>0</w:t>
        </w:r>
      </w:ins>
      <w:ins w:id="413" w:author="Administrator" w:date="2025-02-18T10:09:25Z">
        <w:r>
          <w:rPr>
            <w:rFonts w:hint="eastAsia" w:ascii="仿宋" w:hAnsi="仿宋" w:eastAsia="仿宋" w:cs="仿宋"/>
            <w:sz w:val="32"/>
            <w:szCs w:val="24"/>
          </w:rPr>
          <w:t>万元，主要是</w:t>
        </w:r>
      </w:ins>
      <w:ins w:id="414" w:author="Administrator" w:date="2025-02-18T10:09:25Z">
        <w:r>
          <w:rPr>
            <w:rFonts w:hint="eastAsia" w:ascii="仿宋" w:hAnsi="仿宋" w:eastAsia="仿宋" w:cs="仿宋"/>
            <w:sz w:val="32"/>
            <w:szCs w:val="24"/>
            <w:lang w:val="en-US" w:eastAsia="zh-CN"/>
          </w:rPr>
          <w:t>遗属</w:t>
        </w:r>
      </w:ins>
      <w:ins w:id="415" w:author="Administrator" w:date="2025-02-18T10:09:25Z">
        <w:r>
          <w:rPr>
            <w:rFonts w:hint="eastAsia" w:ascii="仿宋" w:hAnsi="仿宋" w:eastAsia="仿宋" w:cs="仿宋"/>
            <w:sz w:val="32"/>
            <w:szCs w:val="24"/>
          </w:rPr>
          <w:t>人员</w:t>
        </w:r>
      </w:ins>
      <w:ins w:id="416" w:author="Administrator" w:date="2025-02-18T10:23:25Z">
        <w:r>
          <w:rPr>
            <w:rFonts w:hint="eastAsia" w:ascii="仿宋" w:hAnsi="仿宋" w:eastAsia="仿宋" w:cs="仿宋"/>
            <w:sz w:val="32"/>
            <w:szCs w:val="24"/>
            <w:lang w:val="en-US" w:eastAsia="zh-CN"/>
          </w:rPr>
          <w:t>不变</w:t>
        </w:r>
      </w:ins>
      <w:ins w:id="417" w:author="Administrator" w:date="2025-02-18T10:09:25Z">
        <w:r>
          <w:rPr>
            <w:rFonts w:hint="eastAsia" w:ascii="仿宋" w:hAnsi="仿宋" w:eastAsia="仿宋" w:cs="仿宋"/>
            <w:sz w:val="32"/>
            <w:szCs w:val="24"/>
            <w:lang w:eastAsia="zh-CN"/>
          </w:rPr>
          <w:t>。</w:t>
        </w:r>
      </w:ins>
    </w:p>
    <w:p>
      <w:pPr>
        <w:keepNext w:val="0"/>
        <w:keepLines w:val="0"/>
        <w:pageBreakBefore w:val="0"/>
        <w:widowControl/>
        <w:kinsoku/>
        <w:wordWrap/>
        <w:overflowPunct/>
        <w:topLinePunct w:val="0"/>
        <w:autoSpaceDE/>
        <w:autoSpaceDN/>
        <w:bidi w:val="0"/>
        <w:adjustRightInd w:val="0"/>
        <w:snapToGrid w:val="0"/>
        <w:spacing w:line="360" w:lineRule="auto"/>
        <w:textAlignment w:val="auto"/>
        <w:rPr>
          <w:ins w:id="418" w:author="Administrator" w:date="2025-02-18T10:09:25Z"/>
          <w:rFonts w:hint="eastAsia" w:ascii="仿宋" w:hAnsi="仿宋" w:eastAsia="仿宋" w:cs="仿宋"/>
          <w:sz w:val="32"/>
          <w:szCs w:val="24"/>
          <w:lang w:eastAsia="zh-CN"/>
        </w:rPr>
      </w:pPr>
      <w:ins w:id="419" w:author="Administrator" w:date="2025-02-18T10:09:25Z">
        <w:r>
          <w:rPr>
            <w:rFonts w:hint="eastAsia" w:ascii="仿宋" w:hAnsi="仿宋" w:eastAsia="仿宋" w:cs="仿宋"/>
            <w:sz w:val="32"/>
            <w:szCs w:val="24"/>
          </w:rPr>
          <w:t xml:space="preserve">  </w:t>
        </w:r>
      </w:ins>
      <w:ins w:id="420" w:author="Administrator" w:date="2025-02-18T10:09:25Z">
        <w:r>
          <w:rPr>
            <w:rFonts w:hint="eastAsia" w:ascii="仿宋" w:hAnsi="仿宋" w:eastAsia="仿宋" w:cs="仿宋"/>
            <w:sz w:val="32"/>
            <w:szCs w:val="24"/>
            <w:lang w:val="en-US" w:eastAsia="zh-CN"/>
          </w:rPr>
          <w:t xml:space="preserve"> </w:t>
        </w:r>
      </w:ins>
      <w:ins w:id="421" w:author="Administrator" w:date="2025-02-18T10:09:25Z">
        <w:r>
          <w:rPr>
            <w:rFonts w:hint="eastAsia" w:ascii="仿宋" w:hAnsi="仿宋" w:eastAsia="仿宋" w:cs="仿宋"/>
            <w:sz w:val="32"/>
            <w:szCs w:val="24"/>
          </w:rPr>
          <w:t xml:space="preserve"> </w:t>
        </w:r>
      </w:ins>
      <w:ins w:id="422" w:author="Administrator" w:date="2025-02-18T10:09:25Z">
        <w:r>
          <w:rPr>
            <w:rFonts w:hint="eastAsia" w:ascii="仿宋" w:hAnsi="仿宋" w:eastAsia="仿宋" w:cs="仿宋"/>
            <w:sz w:val="32"/>
            <w:szCs w:val="24"/>
            <w:lang w:val="en-US" w:eastAsia="zh-CN"/>
          </w:rPr>
          <w:t>7.</w:t>
        </w:r>
      </w:ins>
      <w:ins w:id="423" w:author="Administrator" w:date="2025-02-18T10:09:25Z">
        <w:r>
          <w:rPr>
            <w:rFonts w:hint="eastAsia" w:ascii="仿宋" w:hAnsi="仿宋" w:eastAsia="仿宋" w:cs="仿宋"/>
            <w:sz w:val="32"/>
            <w:szCs w:val="24"/>
          </w:rPr>
          <w:t>卫生健康支出（类）行政事业单位医疗（款）事业单位医疗（项）202</w:t>
        </w:r>
      </w:ins>
      <w:ins w:id="424" w:author="Administrator" w:date="2025-02-18T10:20:20Z">
        <w:r>
          <w:rPr>
            <w:rFonts w:hint="eastAsia" w:ascii="仿宋" w:hAnsi="仿宋" w:eastAsia="仿宋" w:cs="仿宋"/>
            <w:sz w:val="32"/>
            <w:szCs w:val="24"/>
            <w:lang w:val="en-US" w:eastAsia="zh-CN"/>
          </w:rPr>
          <w:t>5</w:t>
        </w:r>
      </w:ins>
      <w:ins w:id="425" w:author="Administrator" w:date="2025-02-18T10:09:25Z">
        <w:r>
          <w:rPr>
            <w:rFonts w:hint="eastAsia" w:ascii="仿宋" w:hAnsi="仿宋" w:eastAsia="仿宋" w:cs="仿宋"/>
            <w:sz w:val="32"/>
            <w:szCs w:val="24"/>
          </w:rPr>
          <w:t>年预算为</w:t>
        </w:r>
      </w:ins>
      <w:ins w:id="426" w:author="Administrator" w:date="2025-02-18T10:20:32Z">
        <w:r>
          <w:rPr>
            <w:rFonts w:hint="eastAsia" w:ascii="仿宋" w:hAnsi="仿宋" w:eastAsia="仿宋" w:cs="仿宋"/>
            <w:sz w:val="32"/>
            <w:szCs w:val="24"/>
            <w:lang w:val="en-US" w:eastAsia="zh-CN"/>
          </w:rPr>
          <w:t>348</w:t>
        </w:r>
      </w:ins>
      <w:ins w:id="427" w:author="Administrator" w:date="2025-02-18T10:20:33Z">
        <w:r>
          <w:rPr>
            <w:rFonts w:hint="eastAsia" w:ascii="仿宋" w:hAnsi="仿宋" w:eastAsia="仿宋" w:cs="仿宋"/>
            <w:sz w:val="32"/>
            <w:szCs w:val="24"/>
            <w:lang w:val="en-US" w:eastAsia="zh-CN"/>
          </w:rPr>
          <w:t>.</w:t>
        </w:r>
      </w:ins>
      <w:ins w:id="428" w:author="Administrator" w:date="2025-02-18T10:20:34Z">
        <w:r>
          <w:rPr>
            <w:rFonts w:hint="eastAsia" w:ascii="仿宋" w:hAnsi="仿宋" w:eastAsia="仿宋" w:cs="仿宋"/>
            <w:sz w:val="32"/>
            <w:szCs w:val="24"/>
            <w:lang w:val="en-US" w:eastAsia="zh-CN"/>
          </w:rPr>
          <w:t>97</w:t>
        </w:r>
      </w:ins>
      <w:ins w:id="429" w:author="Administrator" w:date="2025-02-18T10:09:25Z">
        <w:r>
          <w:rPr>
            <w:rFonts w:hint="eastAsia" w:ascii="仿宋" w:hAnsi="仿宋" w:eastAsia="仿宋" w:cs="仿宋"/>
            <w:sz w:val="32"/>
            <w:szCs w:val="24"/>
          </w:rPr>
          <w:t>万元，比上年预算数</w:t>
        </w:r>
      </w:ins>
      <w:ins w:id="430" w:author="Administrator" w:date="2025-02-18T10:25:29Z">
        <w:r>
          <w:rPr>
            <w:rFonts w:hint="eastAsia" w:ascii="仿宋" w:hAnsi="仿宋" w:eastAsia="仿宋" w:cs="仿宋"/>
            <w:sz w:val="32"/>
            <w:szCs w:val="24"/>
            <w:lang w:val="en-US" w:eastAsia="zh-CN"/>
          </w:rPr>
          <w:t>减少</w:t>
        </w:r>
      </w:ins>
      <w:ins w:id="431" w:author="Administrator" w:date="2025-02-18T10:27:33Z">
        <w:r>
          <w:rPr>
            <w:rFonts w:hint="eastAsia" w:ascii="仿宋" w:hAnsi="仿宋" w:eastAsia="仿宋" w:cs="仿宋"/>
            <w:sz w:val="32"/>
            <w:szCs w:val="24"/>
            <w:lang w:val="en-US" w:eastAsia="zh-CN"/>
          </w:rPr>
          <w:t>91</w:t>
        </w:r>
      </w:ins>
      <w:ins w:id="432" w:author="Administrator" w:date="2025-02-18T10:27:34Z">
        <w:r>
          <w:rPr>
            <w:rFonts w:hint="eastAsia" w:ascii="仿宋" w:hAnsi="仿宋" w:eastAsia="仿宋" w:cs="仿宋"/>
            <w:sz w:val="32"/>
            <w:szCs w:val="24"/>
            <w:lang w:val="en-US" w:eastAsia="zh-CN"/>
          </w:rPr>
          <w:t>.57</w:t>
        </w:r>
      </w:ins>
      <w:ins w:id="433" w:author="Administrator" w:date="2025-02-18T10:09:25Z">
        <w:r>
          <w:rPr>
            <w:rFonts w:hint="eastAsia" w:ascii="仿宋" w:hAnsi="仿宋" w:eastAsia="仿宋" w:cs="仿宋"/>
            <w:sz w:val="32"/>
            <w:szCs w:val="24"/>
          </w:rPr>
          <w:t>万元，主要是</w:t>
        </w:r>
      </w:ins>
      <w:ins w:id="434" w:author="Administrator" w:date="2025-02-18T10:34:32Z">
        <w:r>
          <w:rPr>
            <w:rFonts w:hint="eastAsia" w:ascii="仿宋" w:hAnsi="仿宋" w:eastAsia="仿宋" w:cs="仿宋"/>
            <w:sz w:val="32"/>
            <w:szCs w:val="24"/>
            <w:lang w:val="en-US" w:eastAsia="zh-CN"/>
          </w:rPr>
          <w:t>医疗</w:t>
        </w:r>
      </w:ins>
      <w:ins w:id="435" w:author="Administrator" w:date="2025-02-18T10:34:34Z">
        <w:r>
          <w:rPr>
            <w:rFonts w:hint="eastAsia" w:ascii="仿宋" w:hAnsi="仿宋" w:eastAsia="仿宋" w:cs="仿宋"/>
            <w:sz w:val="32"/>
            <w:szCs w:val="24"/>
            <w:lang w:val="en-US" w:eastAsia="zh-CN"/>
          </w:rPr>
          <w:t>费</w:t>
        </w:r>
      </w:ins>
      <w:ins w:id="436" w:author="Administrator" w:date="2025-02-18T10:34:36Z">
        <w:r>
          <w:rPr>
            <w:rFonts w:hint="eastAsia" w:ascii="仿宋" w:hAnsi="仿宋" w:eastAsia="仿宋" w:cs="仿宋"/>
            <w:sz w:val="32"/>
            <w:szCs w:val="24"/>
            <w:lang w:val="en-US" w:eastAsia="zh-CN"/>
          </w:rPr>
          <w:t>率</w:t>
        </w:r>
      </w:ins>
      <w:ins w:id="437" w:author="Administrator" w:date="2025-02-18T10:34:39Z">
        <w:r>
          <w:rPr>
            <w:rFonts w:hint="eastAsia" w:ascii="仿宋" w:hAnsi="仿宋" w:eastAsia="仿宋" w:cs="仿宋"/>
            <w:sz w:val="32"/>
            <w:szCs w:val="24"/>
            <w:lang w:val="en-US" w:eastAsia="zh-CN"/>
          </w:rPr>
          <w:t>下降</w:t>
        </w:r>
      </w:ins>
      <w:ins w:id="438" w:author="Administrator" w:date="2025-02-18T10:09:25Z">
        <w:r>
          <w:rPr>
            <w:rFonts w:hint="eastAsia" w:ascii="仿宋" w:hAnsi="仿宋" w:eastAsia="仿宋" w:cs="仿宋"/>
            <w:sz w:val="32"/>
            <w:szCs w:val="24"/>
            <w:lang w:eastAsia="zh-CN"/>
          </w:rPr>
          <w:t>。</w:t>
        </w:r>
      </w:ins>
    </w:p>
    <w:p>
      <w:pPr>
        <w:keepNext w:val="0"/>
        <w:keepLines w:val="0"/>
        <w:pageBreakBefore w:val="0"/>
        <w:widowControl/>
        <w:kinsoku/>
        <w:wordWrap/>
        <w:overflowPunct/>
        <w:topLinePunct w:val="0"/>
        <w:autoSpaceDE/>
        <w:autoSpaceDN/>
        <w:bidi w:val="0"/>
        <w:adjustRightInd w:val="0"/>
        <w:snapToGrid w:val="0"/>
        <w:spacing w:line="360" w:lineRule="auto"/>
        <w:ind w:firstLine="640"/>
        <w:textAlignment w:val="auto"/>
        <w:rPr>
          <w:ins w:id="440" w:author="Administrator" w:date="2025-02-18T10:09:25Z"/>
          <w:rFonts w:hint="eastAsia" w:ascii="仿宋" w:hAnsi="仿宋" w:eastAsia="仿宋" w:cs="仿宋"/>
          <w:sz w:val="32"/>
          <w:szCs w:val="24"/>
        </w:rPr>
        <w:pPrChange w:id="439" w:author="Administrator" w:date="2025-02-18T10:37:31Z">
          <w:pPr>
            <w:keepNext w:val="0"/>
            <w:keepLines w:val="0"/>
            <w:pageBreakBefore w:val="0"/>
            <w:widowControl/>
            <w:kinsoku/>
            <w:wordWrap/>
            <w:overflowPunct/>
            <w:topLinePunct w:val="0"/>
            <w:autoSpaceDE/>
            <w:autoSpaceDN/>
            <w:bidi w:val="0"/>
            <w:adjustRightInd w:val="0"/>
            <w:snapToGrid w:val="0"/>
            <w:spacing w:line="360" w:lineRule="auto"/>
            <w:ind w:firstLine="640"/>
            <w:textAlignment w:val="auto"/>
          </w:pPr>
        </w:pPrChange>
      </w:pPr>
      <w:ins w:id="441" w:author="Administrator" w:date="2025-02-18T10:09:25Z">
        <w:r>
          <w:rPr>
            <w:rFonts w:hint="eastAsia" w:ascii="仿宋" w:hAnsi="仿宋" w:eastAsia="仿宋" w:cs="仿宋"/>
            <w:sz w:val="32"/>
            <w:szCs w:val="24"/>
            <w:lang w:val="en-US" w:eastAsia="zh-CN"/>
          </w:rPr>
          <w:t>8.</w:t>
        </w:r>
      </w:ins>
      <w:ins w:id="442" w:author="Administrator" w:date="2025-02-18T10:09:25Z">
        <w:r>
          <w:rPr>
            <w:rFonts w:hint="eastAsia" w:ascii="仿宋" w:hAnsi="仿宋" w:eastAsia="仿宋" w:cs="仿宋"/>
            <w:sz w:val="32"/>
            <w:szCs w:val="24"/>
          </w:rPr>
          <w:t>卫生健康支出（类）行政事业单位医疗（款）公务员医疗补助（项）202</w:t>
        </w:r>
      </w:ins>
      <w:ins w:id="443" w:author="Administrator" w:date="2025-02-18T10:35:08Z">
        <w:r>
          <w:rPr>
            <w:rFonts w:hint="eastAsia" w:ascii="仿宋" w:hAnsi="仿宋" w:eastAsia="仿宋" w:cs="仿宋"/>
            <w:sz w:val="32"/>
            <w:szCs w:val="24"/>
            <w:lang w:val="en-US" w:eastAsia="zh-CN"/>
          </w:rPr>
          <w:t>5</w:t>
        </w:r>
      </w:ins>
      <w:ins w:id="444" w:author="Administrator" w:date="2025-02-18T10:09:25Z">
        <w:r>
          <w:rPr>
            <w:rFonts w:hint="eastAsia" w:ascii="仿宋" w:hAnsi="仿宋" w:eastAsia="仿宋" w:cs="仿宋"/>
            <w:sz w:val="32"/>
            <w:szCs w:val="24"/>
          </w:rPr>
          <w:t>年预算为</w:t>
        </w:r>
      </w:ins>
      <w:ins w:id="445" w:author="Administrator" w:date="2025-02-18T10:36:08Z">
        <w:r>
          <w:rPr>
            <w:rFonts w:hint="eastAsia" w:ascii="仿宋" w:hAnsi="仿宋" w:eastAsia="仿宋" w:cs="仿宋"/>
            <w:sz w:val="32"/>
            <w:szCs w:val="24"/>
            <w:lang w:val="en-US" w:eastAsia="zh-CN"/>
          </w:rPr>
          <w:t>8</w:t>
        </w:r>
      </w:ins>
      <w:ins w:id="446" w:author="Administrator" w:date="2025-02-18T10:36:09Z">
        <w:r>
          <w:rPr>
            <w:rFonts w:hint="eastAsia" w:ascii="仿宋" w:hAnsi="仿宋" w:eastAsia="仿宋" w:cs="仿宋"/>
            <w:sz w:val="32"/>
            <w:szCs w:val="24"/>
            <w:lang w:val="en-US" w:eastAsia="zh-CN"/>
          </w:rPr>
          <w:t>74</w:t>
        </w:r>
      </w:ins>
      <w:ins w:id="447" w:author="Administrator" w:date="2025-02-18T10:36:10Z">
        <w:r>
          <w:rPr>
            <w:rFonts w:hint="eastAsia" w:ascii="仿宋" w:hAnsi="仿宋" w:eastAsia="仿宋" w:cs="仿宋"/>
            <w:sz w:val="32"/>
            <w:szCs w:val="24"/>
            <w:lang w:val="en-US" w:eastAsia="zh-CN"/>
          </w:rPr>
          <w:t>.12</w:t>
        </w:r>
      </w:ins>
      <w:ins w:id="448" w:author="Administrator" w:date="2025-02-18T10:09:25Z">
        <w:r>
          <w:rPr>
            <w:rFonts w:hint="eastAsia" w:ascii="仿宋" w:hAnsi="仿宋" w:eastAsia="仿宋" w:cs="仿宋"/>
            <w:sz w:val="32"/>
            <w:szCs w:val="24"/>
          </w:rPr>
          <w:t>万元，比上年预算数</w:t>
        </w:r>
      </w:ins>
      <w:ins w:id="449" w:author="Administrator" w:date="2025-02-18T10:36:18Z">
        <w:r>
          <w:rPr>
            <w:rFonts w:hint="eastAsia" w:ascii="仿宋" w:hAnsi="仿宋" w:eastAsia="仿宋" w:cs="仿宋"/>
            <w:sz w:val="32"/>
            <w:szCs w:val="24"/>
            <w:lang w:val="en-US" w:eastAsia="zh-CN"/>
          </w:rPr>
          <w:t>减少</w:t>
        </w:r>
      </w:ins>
      <w:ins w:id="450" w:author="Administrator" w:date="2025-02-18T10:36:20Z">
        <w:r>
          <w:rPr>
            <w:rFonts w:hint="eastAsia" w:ascii="仿宋" w:hAnsi="仿宋" w:eastAsia="仿宋" w:cs="仿宋"/>
            <w:sz w:val="32"/>
            <w:szCs w:val="24"/>
            <w:lang w:val="en-US" w:eastAsia="zh-CN"/>
          </w:rPr>
          <w:t>16.</w:t>
        </w:r>
      </w:ins>
      <w:ins w:id="451" w:author="Administrator" w:date="2025-02-18T10:36:21Z">
        <w:r>
          <w:rPr>
            <w:rFonts w:hint="eastAsia" w:ascii="仿宋" w:hAnsi="仿宋" w:eastAsia="仿宋" w:cs="仿宋"/>
            <w:sz w:val="32"/>
            <w:szCs w:val="24"/>
            <w:lang w:val="en-US" w:eastAsia="zh-CN"/>
          </w:rPr>
          <w:t>56</w:t>
        </w:r>
      </w:ins>
      <w:ins w:id="452" w:author="Administrator" w:date="2025-02-18T10:09:25Z">
        <w:r>
          <w:rPr>
            <w:rFonts w:hint="eastAsia" w:ascii="仿宋" w:hAnsi="仿宋" w:eastAsia="仿宋" w:cs="仿宋"/>
            <w:sz w:val="32"/>
            <w:szCs w:val="24"/>
          </w:rPr>
          <w:t>万元，主要是</w:t>
        </w:r>
      </w:ins>
      <w:ins w:id="453" w:author="Administrator" w:date="2025-02-18T10:37:33Z">
        <w:r>
          <w:rPr>
            <w:rFonts w:hint="eastAsia" w:ascii="仿宋" w:hAnsi="仿宋" w:eastAsia="仿宋" w:cs="仿宋"/>
            <w:sz w:val="32"/>
            <w:szCs w:val="24"/>
            <w:lang w:val="en-US" w:eastAsia="zh-CN"/>
          </w:rPr>
          <w:t>医疗费率下降</w:t>
        </w:r>
      </w:ins>
      <w:ins w:id="454" w:author="Administrator" w:date="2025-02-18T10:37:33Z">
        <w:r>
          <w:rPr>
            <w:rFonts w:hint="eastAsia" w:ascii="仿宋" w:hAnsi="仿宋" w:eastAsia="仿宋" w:cs="仿宋"/>
            <w:sz w:val="32"/>
            <w:szCs w:val="24"/>
            <w:lang w:eastAsia="zh-CN"/>
          </w:rPr>
          <w:t>。</w:t>
        </w:r>
      </w:ins>
    </w:p>
    <w:p>
      <w:pPr>
        <w:widowControl/>
        <w:adjustRightInd w:val="0"/>
        <w:snapToGrid w:val="0"/>
        <w:spacing w:line="360" w:lineRule="auto"/>
        <w:ind w:firstLine="0"/>
        <w:jc w:val="left"/>
        <w:rPr>
          <w:rFonts w:hint="eastAsia" w:ascii="楷体" w:hAnsi="楷体" w:eastAsia="楷体"/>
          <w:sz w:val="32"/>
          <w:szCs w:val="32"/>
        </w:rPr>
        <w:pPrChange w:id="455" w:author="Administrator" w:date="2025-02-18T16:52:50Z">
          <w:pPr>
            <w:spacing w:line="578" w:lineRule="exact"/>
            <w:ind w:firstLine="640"/>
            <w:jc w:val="left"/>
          </w:pPr>
        </w:pPrChange>
      </w:pPr>
      <w:ins w:id="456" w:author="Administrator" w:date="2025-02-18T10:09:25Z">
        <w:r>
          <w:rPr>
            <w:rFonts w:hint="eastAsia" w:ascii="仿宋" w:hAnsi="仿宋" w:eastAsia="仿宋" w:cs="仿宋"/>
            <w:sz w:val="32"/>
            <w:szCs w:val="24"/>
          </w:rPr>
          <w:t xml:space="preserve">  </w:t>
        </w:r>
      </w:ins>
      <w:ins w:id="457" w:author="Administrator" w:date="2025-02-18T10:09:25Z">
        <w:r>
          <w:rPr>
            <w:rFonts w:hint="eastAsia" w:ascii="仿宋" w:hAnsi="仿宋" w:eastAsia="仿宋" w:cs="仿宋"/>
            <w:sz w:val="32"/>
            <w:szCs w:val="24"/>
            <w:lang w:val="en-US" w:eastAsia="zh-CN"/>
          </w:rPr>
          <w:t xml:space="preserve">  9.</w:t>
        </w:r>
      </w:ins>
      <w:ins w:id="458" w:author="Administrator" w:date="2025-02-18T10:09:25Z">
        <w:r>
          <w:rPr>
            <w:rFonts w:hint="eastAsia" w:ascii="仿宋" w:hAnsi="仿宋" w:eastAsia="仿宋" w:cs="仿宋"/>
            <w:sz w:val="32"/>
            <w:szCs w:val="24"/>
          </w:rPr>
          <w:t>住房保障支出（类）住房改革支出（款）住房公积金（项）202</w:t>
        </w:r>
      </w:ins>
      <w:ins w:id="459" w:author="Administrator" w:date="2025-02-18T10:37:47Z">
        <w:r>
          <w:rPr>
            <w:rFonts w:hint="eastAsia" w:ascii="仿宋" w:hAnsi="仿宋" w:eastAsia="仿宋" w:cs="仿宋"/>
            <w:sz w:val="32"/>
            <w:szCs w:val="24"/>
            <w:lang w:val="en-US" w:eastAsia="zh-CN"/>
          </w:rPr>
          <w:t>5</w:t>
        </w:r>
      </w:ins>
      <w:ins w:id="460" w:author="Administrator" w:date="2025-02-18T10:09:25Z">
        <w:r>
          <w:rPr>
            <w:rFonts w:hint="eastAsia" w:ascii="仿宋" w:hAnsi="仿宋" w:eastAsia="仿宋" w:cs="仿宋"/>
            <w:sz w:val="32"/>
            <w:szCs w:val="24"/>
          </w:rPr>
          <w:t>年预算为支</w:t>
        </w:r>
      </w:ins>
      <w:ins w:id="461" w:author="Administrator" w:date="2025-02-18T10:09:25Z">
        <w:r>
          <w:rPr>
            <w:rFonts w:hint="eastAsia" w:ascii="仿宋" w:hAnsi="仿宋" w:eastAsia="仿宋" w:cs="仿宋"/>
            <w:sz w:val="32"/>
            <w:szCs w:val="24"/>
            <w:lang w:val="en-US" w:eastAsia="zh-CN"/>
          </w:rPr>
          <w:t>出</w:t>
        </w:r>
      </w:ins>
      <w:ins w:id="462" w:author="Administrator" w:date="2025-02-18T10:37:57Z">
        <w:r>
          <w:rPr>
            <w:rFonts w:hint="eastAsia" w:ascii="仿宋" w:hAnsi="仿宋" w:eastAsia="仿宋" w:cs="仿宋"/>
            <w:sz w:val="32"/>
            <w:szCs w:val="24"/>
            <w:lang w:val="en-US" w:eastAsia="zh-CN"/>
          </w:rPr>
          <w:t>78</w:t>
        </w:r>
      </w:ins>
      <w:ins w:id="463" w:author="Administrator" w:date="2025-02-18T10:37:58Z">
        <w:r>
          <w:rPr>
            <w:rFonts w:hint="eastAsia" w:ascii="仿宋" w:hAnsi="仿宋" w:eastAsia="仿宋" w:cs="仿宋"/>
            <w:sz w:val="32"/>
            <w:szCs w:val="24"/>
            <w:lang w:val="en-US" w:eastAsia="zh-CN"/>
          </w:rPr>
          <w:t>9.</w:t>
        </w:r>
      </w:ins>
      <w:ins w:id="464" w:author="Administrator" w:date="2025-02-18T10:37:59Z">
        <w:r>
          <w:rPr>
            <w:rFonts w:hint="eastAsia" w:ascii="仿宋" w:hAnsi="仿宋" w:eastAsia="仿宋" w:cs="仿宋"/>
            <w:sz w:val="32"/>
            <w:szCs w:val="24"/>
            <w:lang w:val="en-US" w:eastAsia="zh-CN"/>
          </w:rPr>
          <w:t>54</w:t>
        </w:r>
      </w:ins>
      <w:ins w:id="465" w:author="Administrator" w:date="2025-02-18T10:09:25Z">
        <w:r>
          <w:rPr>
            <w:rFonts w:hint="eastAsia" w:ascii="仿宋" w:hAnsi="仿宋" w:eastAsia="仿宋" w:cs="仿宋"/>
            <w:sz w:val="32"/>
            <w:szCs w:val="24"/>
          </w:rPr>
          <w:t>万元，比上年预算数</w:t>
        </w:r>
      </w:ins>
      <w:ins w:id="466" w:author="Administrator" w:date="2025-02-18T10:35:39Z">
        <w:r>
          <w:rPr>
            <w:rFonts w:hint="eastAsia" w:ascii="仿宋" w:hAnsi="仿宋" w:eastAsia="仿宋" w:cs="仿宋"/>
            <w:sz w:val="32"/>
            <w:szCs w:val="24"/>
            <w:lang w:val="en-US" w:eastAsia="zh-CN"/>
          </w:rPr>
          <w:t>减少</w:t>
        </w:r>
      </w:ins>
      <w:ins w:id="467" w:author="Administrator" w:date="2025-02-18T10:38:24Z">
        <w:r>
          <w:rPr>
            <w:rFonts w:hint="eastAsia" w:ascii="仿宋" w:hAnsi="仿宋" w:eastAsia="仿宋" w:cs="仿宋"/>
            <w:sz w:val="32"/>
            <w:szCs w:val="24"/>
            <w:lang w:val="en-US" w:eastAsia="zh-CN"/>
          </w:rPr>
          <w:t>40</w:t>
        </w:r>
      </w:ins>
      <w:ins w:id="468" w:author="Administrator" w:date="2025-02-18T10:38:25Z">
        <w:r>
          <w:rPr>
            <w:rFonts w:hint="eastAsia" w:ascii="仿宋" w:hAnsi="仿宋" w:eastAsia="仿宋" w:cs="仿宋"/>
            <w:sz w:val="32"/>
            <w:szCs w:val="24"/>
            <w:lang w:val="en-US" w:eastAsia="zh-CN"/>
          </w:rPr>
          <w:t>.62</w:t>
        </w:r>
      </w:ins>
      <w:ins w:id="469" w:author="Administrator" w:date="2025-02-18T10:09:25Z">
        <w:r>
          <w:rPr>
            <w:rFonts w:hint="eastAsia" w:ascii="仿宋" w:hAnsi="仿宋" w:eastAsia="仿宋" w:cs="仿宋"/>
            <w:sz w:val="32"/>
            <w:szCs w:val="24"/>
          </w:rPr>
          <w:t>万元，主要是</w:t>
        </w:r>
      </w:ins>
      <w:ins w:id="470" w:author="Administrator" w:date="2025-02-18T15:48:01Z">
        <w:r>
          <w:rPr>
            <w:rFonts w:hint="eastAsia" w:ascii="仿宋" w:hAnsi="仿宋" w:eastAsia="仿宋" w:cs="仿宋"/>
            <w:sz w:val="32"/>
            <w:szCs w:val="24"/>
            <w:lang w:val="en-US" w:eastAsia="zh-CN"/>
          </w:rPr>
          <w:t>上</w:t>
        </w:r>
      </w:ins>
      <w:ins w:id="471" w:author="Administrator" w:date="2025-02-18T11:10:32Z">
        <w:r>
          <w:rPr>
            <w:rFonts w:hint="eastAsia" w:ascii="仿宋" w:hAnsi="仿宋" w:eastAsia="仿宋" w:cs="仿宋"/>
            <w:sz w:val="32"/>
            <w:szCs w:val="24"/>
            <w:lang w:val="en-US" w:eastAsia="zh-CN"/>
          </w:rPr>
          <w:t>年</w:t>
        </w:r>
      </w:ins>
      <w:ins w:id="472" w:author="Administrator" w:date="2025-02-18T11:10:51Z">
        <w:r>
          <w:rPr>
            <w:rFonts w:hint="eastAsia" w:ascii="仿宋" w:hAnsi="仿宋" w:eastAsia="仿宋" w:cs="仿宋"/>
            <w:sz w:val="32"/>
            <w:szCs w:val="24"/>
            <w:lang w:val="en-US" w:eastAsia="zh-CN"/>
          </w:rPr>
          <w:t>自贸港</w:t>
        </w:r>
      </w:ins>
      <w:ins w:id="473" w:author="Administrator" w:date="2025-02-18T11:14:03Z">
        <w:r>
          <w:rPr>
            <w:rFonts w:hint="eastAsia" w:ascii="仿宋" w:hAnsi="仿宋" w:eastAsia="仿宋" w:cs="仿宋"/>
            <w:sz w:val="32"/>
            <w:szCs w:val="24"/>
            <w:lang w:val="en-US" w:eastAsia="zh-CN"/>
          </w:rPr>
          <w:t>增资</w:t>
        </w:r>
      </w:ins>
      <w:ins w:id="474" w:author="Administrator" w:date="2025-02-18T15:48:28Z">
        <w:r>
          <w:rPr>
            <w:rFonts w:hint="eastAsia" w:ascii="仿宋" w:hAnsi="仿宋" w:eastAsia="仿宋" w:cs="仿宋"/>
            <w:sz w:val="32"/>
            <w:szCs w:val="24"/>
            <w:lang w:val="en-US" w:eastAsia="zh-CN"/>
          </w:rPr>
          <w:t>使</w:t>
        </w:r>
      </w:ins>
      <w:ins w:id="475" w:author="Administrator" w:date="2025-02-18T11:14:24Z">
        <w:r>
          <w:rPr>
            <w:rFonts w:hint="eastAsia" w:ascii="仿宋" w:hAnsi="仿宋" w:eastAsia="仿宋" w:cs="仿宋"/>
            <w:sz w:val="32"/>
            <w:szCs w:val="24"/>
            <w:lang w:val="en-US" w:eastAsia="zh-CN"/>
          </w:rPr>
          <w:t>公积金</w:t>
        </w:r>
      </w:ins>
      <w:ins w:id="476" w:author="Administrator" w:date="2025-02-18T11:14:26Z">
        <w:r>
          <w:rPr>
            <w:rFonts w:hint="eastAsia" w:ascii="仿宋" w:hAnsi="仿宋" w:eastAsia="仿宋" w:cs="仿宋"/>
            <w:sz w:val="32"/>
            <w:szCs w:val="24"/>
            <w:lang w:val="en-US" w:eastAsia="zh-CN"/>
          </w:rPr>
          <w:t>基数</w:t>
        </w:r>
      </w:ins>
      <w:ins w:id="477" w:author="Administrator" w:date="2025-02-18T11:14:29Z">
        <w:r>
          <w:rPr>
            <w:rFonts w:hint="eastAsia" w:ascii="仿宋" w:hAnsi="仿宋" w:eastAsia="仿宋" w:cs="仿宋"/>
            <w:sz w:val="32"/>
            <w:szCs w:val="24"/>
            <w:lang w:val="en-US" w:eastAsia="zh-CN"/>
          </w:rPr>
          <w:t>提高</w:t>
        </w:r>
      </w:ins>
      <w:ins w:id="478" w:author="Administrator" w:date="2025-02-18T11:14:38Z">
        <w:r>
          <w:rPr>
            <w:rFonts w:hint="eastAsia" w:ascii="仿宋" w:hAnsi="仿宋" w:eastAsia="仿宋" w:cs="仿宋"/>
            <w:sz w:val="32"/>
            <w:szCs w:val="24"/>
            <w:lang w:val="en-US" w:eastAsia="zh-CN"/>
          </w:rPr>
          <w:t>，</w:t>
        </w:r>
      </w:ins>
      <w:ins w:id="479" w:author="Administrator" w:date="2025-02-18T15:48:44Z">
        <w:r>
          <w:rPr>
            <w:rFonts w:hint="eastAsia" w:ascii="仿宋" w:hAnsi="仿宋" w:eastAsia="仿宋" w:cs="仿宋"/>
            <w:sz w:val="32"/>
            <w:szCs w:val="24"/>
            <w:lang w:val="en-US" w:eastAsia="zh-CN"/>
          </w:rPr>
          <w:t>本</w:t>
        </w:r>
      </w:ins>
      <w:ins w:id="480" w:author="Administrator" w:date="2025-02-18T11:14:56Z">
        <w:r>
          <w:rPr>
            <w:rFonts w:hint="eastAsia" w:ascii="仿宋" w:hAnsi="仿宋" w:eastAsia="仿宋" w:cs="仿宋"/>
            <w:sz w:val="32"/>
            <w:szCs w:val="24"/>
            <w:lang w:val="en-US" w:eastAsia="zh-CN"/>
          </w:rPr>
          <w:t>年</w:t>
        </w:r>
      </w:ins>
      <w:ins w:id="481" w:author="Administrator" w:date="2025-02-18T11:15:06Z">
        <w:r>
          <w:rPr>
            <w:rFonts w:hint="eastAsia" w:ascii="仿宋" w:hAnsi="仿宋" w:eastAsia="仿宋" w:cs="仿宋"/>
            <w:sz w:val="32"/>
            <w:szCs w:val="24"/>
            <w:lang w:val="en-US" w:eastAsia="zh-CN"/>
          </w:rPr>
          <w:t>回调后</w:t>
        </w:r>
      </w:ins>
      <w:ins w:id="482" w:author="Administrator" w:date="2025-02-18T11:15:15Z">
        <w:r>
          <w:rPr>
            <w:rFonts w:hint="eastAsia" w:ascii="仿宋" w:hAnsi="仿宋" w:eastAsia="仿宋" w:cs="仿宋"/>
            <w:sz w:val="32"/>
            <w:szCs w:val="24"/>
            <w:lang w:val="en-US" w:eastAsia="zh-CN"/>
          </w:rPr>
          <w:t>预算</w:t>
        </w:r>
      </w:ins>
      <w:ins w:id="483" w:author="Administrator" w:date="2025-02-18T11:15:16Z">
        <w:r>
          <w:rPr>
            <w:rFonts w:hint="eastAsia" w:ascii="仿宋" w:hAnsi="仿宋" w:eastAsia="仿宋" w:cs="仿宋"/>
            <w:sz w:val="32"/>
            <w:szCs w:val="24"/>
            <w:lang w:val="en-US" w:eastAsia="zh-CN"/>
          </w:rPr>
          <w:t>数</w:t>
        </w:r>
      </w:ins>
      <w:ins w:id="484" w:author="Administrator" w:date="2025-02-18T11:15:20Z">
        <w:r>
          <w:rPr>
            <w:rFonts w:hint="eastAsia" w:ascii="仿宋" w:hAnsi="仿宋" w:eastAsia="仿宋" w:cs="仿宋"/>
            <w:sz w:val="32"/>
            <w:szCs w:val="24"/>
            <w:lang w:val="en-US" w:eastAsia="zh-CN"/>
          </w:rPr>
          <w:t>减少</w:t>
        </w:r>
      </w:ins>
      <w:ins w:id="485" w:author="Administrator" w:date="2025-02-18T10:09:25Z">
        <w:r>
          <w:rPr>
            <w:rFonts w:hint="eastAsia" w:ascii="仿宋" w:hAnsi="仿宋" w:eastAsia="仿宋" w:cs="仿宋"/>
            <w:sz w:val="32"/>
            <w:szCs w:val="24"/>
            <w:lang w:eastAsia="zh-CN"/>
          </w:rPr>
          <w:t>。</w:t>
        </w:r>
      </w:ins>
    </w:p>
    <w:p>
      <w:pPr>
        <w:spacing w:line="578" w:lineRule="exact"/>
        <w:ind w:firstLine="640" w:firstLineChars="200"/>
        <w:rPr>
          <w:del w:id="486" w:author="Administrator" w:date="2025-02-18T10:41:15Z"/>
          <w:rFonts w:hint="eastAsia" w:ascii="仿宋" w:hAnsi="仿宋" w:eastAsia="仿宋" w:cs="仿宋"/>
          <w:sz w:val="32"/>
          <w:szCs w:val="32"/>
        </w:rPr>
      </w:pPr>
      <w:del w:id="487" w:author="Administrator" w:date="2025-02-18T10:41:15Z">
        <w:r>
          <w:rPr>
            <w:rFonts w:hint="eastAsia" w:ascii="仿宋" w:hAnsi="仿宋" w:eastAsia="仿宋" w:cs="仿宋"/>
            <w:sz w:val="32"/>
            <w:szCs w:val="32"/>
          </w:rPr>
          <w:delText>1.一般公共服务（类）人大事务（款）行政运行（项）××年预算数为××万元，比上年预算数增加/减少/持平××万元，主要是……</w:delText>
        </w:r>
      </w:del>
    </w:p>
    <w:p>
      <w:pPr>
        <w:spacing w:line="578" w:lineRule="exact"/>
        <w:ind w:firstLine="640" w:firstLineChars="200"/>
        <w:rPr>
          <w:del w:id="488" w:author="Administrator" w:date="2025-02-18T10:41:15Z"/>
          <w:rFonts w:hint="eastAsia" w:ascii="仿宋" w:hAnsi="仿宋" w:eastAsia="仿宋" w:cs="仿宋"/>
          <w:sz w:val="32"/>
          <w:szCs w:val="32"/>
        </w:rPr>
      </w:pPr>
      <w:del w:id="489" w:author="Administrator" w:date="2025-02-18T10:41:15Z">
        <w:r>
          <w:rPr>
            <w:rFonts w:hint="eastAsia" w:ascii="仿宋" w:hAnsi="仿宋" w:eastAsia="仿宋" w:cs="仿宋"/>
            <w:sz w:val="32"/>
            <w:szCs w:val="32"/>
          </w:rPr>
          <w:delText>2. 一般公共服务（类）人大事务（款）一般行政管理事务（项）××年预算数为××万元，比上年预算数增加/减少/持平××万元，主要是……</w:delText>
        </w:r>
      </w:del>
    </w:p>
    <w:p>
      <w:pPr>
        <w:spacing w:line="578" w:lineRule="exact"/>
        <w:ind w:firstLine="640" w:firstLineChars="200"/>
        <w:rPr>
          <w:del w:id="490" w:author="Administrator" w:date="2025-02-18T10:41:15Z"/>
          <w:rFonts w:hint="eastAsia" w:ascii="仿宋" w:hAnsi="仿宋" w:eastAsia="仿宋" w:cs="仿宋"/>
          <w:sz w:val="32"/>
          <w:szCs w:val="32"/>
        </w:rPr>
      </w:pPr>
      <w:del w:id="491" w:author="Administrator" w:date="2025-02-18T10:41:15Z">
        <w:r>
          <w:rPr>
            <w:rFonts w:hint="eastAsia" w:ascii="仿宋" w:hAnsi="仿宋" w:eastAsia="仿宋" w:cs="仿宋"/>
            <w:sz w:val="32"/>
            <w:szCs w:val="32"/>
          </w:rPr>
          <w:delText>××××</w:delText>
        </w:r>
      </w:del>
    </w:p>
    <w:p>
      <w:pPr>
        <w:rPr>
          <w:ins w:id="492" w:author="Administrator" w:date="2025-02-18T10:41:51Z"/>
          <w:rFonts w:hint="eastAsia" w:ascii="仿宋" w:hAnsi="仿宋" w:eastAsia="仿宋" w:cs="仿宋"/>
          <w:sz w:val="32"/>
          <w:szCs w:val="32"/>
        </w:rPr>
      </w:pPr>
      <w:r>
        <w:rPr>
          <w:rFonts w:hint="eastAsia" w:ascii="黑体" w:hAnsi="黑体" w:eastAsia="黑体"/>
          <w:sz w:val="32"/>
          <w:szCs w:val="32"/>
        </w:rPr>
        <w:t>三、</w:t>
      </w:r>
      <w:ins w:id="493" w:author="Administrator" w:date="2025-02-18T10:41:51Z">
        <w:r>
          <w:rPr>
            <w:rFonts w:hint="eastAsia" w:ascii="黑体" w:hAnsi="宋体" w:eastAsia="黑体" w:cs="黑体"/>
            <w:sz w:val="32"/>
            <w:szCs w:val="32"/>
          </w:rPr>
          <w:t>关于</w:t>
        </w:r>
      </w:ins>
      <w:ins w:id="494" w:author="Administrator" w:date="2025-02-18T10:41:51Z">
        <w:r>
          <w:rPr>
            <w:rFonts w:hint="eastAsia" w:ascii="黑体" w:hAnsi="宋体" w:eastAsia="黑体" w:cs="仿宋_GB2312"/>
            <w:sz w:val="32"/>
            <w:szCs w:val="32"/>
          </w:rPr>
          <w:t>琼海市嘉积中学</w:t>
        </w:r>
      </w:ins>
      <w:ins w:id="495" w:author="Administrator" w:date="2025-02-18T10:41:51Z">
        <w:r>
          <w:rPr>
            <w:rFonts w:hint="eastAsia" w:ascii="仿宋_GB2312" w:hAnsi="宋体" w:eastAsia="仿宋_GB2312" w:cs="仿宋_GB2312"/>
            <w:b/>
            <w:sz w:val="32"/>
            <w:szCs w:val="32"/>
          </w:rPr>
          <w:t>202</w:t>
        </w:r>
      </w:ins>
      <w:ins w:id="496" w:author="Administrator" w:date="2025-02-18T10:42:03Z">
        <w:r>
          <w:rPr>
            <w:rFonts w:hint="eastAsia" w:ascii="仿宋_GB2312" w:hAnsi="宋体" w:eastAsia="仿宋_GB2312" w:cs="仿宋_GB2312"/>
            <w:b/>
            <w:sz w:val="32"/>
            <w:szCs w:val="32"/>
            <w:lang w:val="en-US" w:eastAsia="zh-CN"/>
          </w:rPr>
          <w:t>5</w:t>
        </w:r>
      </w:ins>
      <w:ins w:id="497" w:author="Administrator" w:date="2025-02-18T10:41:51Z">
        <w:r>
          <w:rPr>
            <w:rFonts w:hint="eastAsia" w:ascii="黑体" w:hAnsi="宋体" w:eastAsia="黑体" w:cs="黑体"/>
            <w:sz w:val="32"/>
            <w:szCs w:val="32"/>
          </w:rPr>
          <w:t>年一般公共预算基本支出情况说明</w:t>
        </w:r>
      </w:ins>
    </w:p>
    <w:p>
      <w:pPr>
        <w:keepNext w:val="0"/>
        <w:keepLines w:val="0"/>
        <w:pageBreakBefore w:val="0"/>
        <w:widowControl/>
        <w:kinsoku/>
        <w:wordWrap/>
        <w:overflowPunct/>
        <w:topLinePunct w:val="0"/>
        <w:autoSpaceDE/>
        <w:autoSpaceDN/>
        <w:bidi w:val="0"/>
        <w:adjustRightInd w:val="0"/>
        <w:snapToGrid w:val="0"/>
        <w:spacing w:line="360" w:lineRule="auto"/>
        <w:ind w:firstLine="640" w:firstLineChars="200"/>
        <w:textAlignment w:val="auto"/>
        <w:rPr>
          <w:ins w:id="498" w:author="Administrator" w:date="2025-02-18T10:41:51Z"/>
          <w:rFonts w:hint="eastAsia" w:ascii="仿宋" w:hAnsi="仿宋" w:eastAsia="仿宋" w:cs="仿宋"/>
          <w:sz w:val="32"/>
          <w:szCs w:val="32"/>
        </w:rPr>
      </w:pPr>
      <w:ins w:id="499" w:author="Administrator" w:date="2025-02-18T10:41:51Z">
        <w:r>
          <w:rPr>
            <w:rFonts w:hint="eastAsia" w:ascii="仿宋" w:hAnsi="仿宋" w:eastAsia="仿宋" w:cs="仿宋"/>
            <w:sz w:val="32"/>
            <w:szCs w:val="32"/>
          </w:rPr>
          <w:t>琼海市嘉积中学</w:t>
        </w:r>
      </w:ins>
      <w:ins w:id="500" w:author="Administrator" w:date="2025-02-18T10:41:51Z">
        <w:r>
          <w:rPr>
            <w:rFonts w:hint="eastAsia" w:ascii="仿宋" w:hAnsi="仿宋" w:eastAsia="仿宋" w:cs="仿宋"/>
            <w:b/>
            <w:sz w:val="32"/>
            <w:szCs w:val="32"/>
          </w:rPr>
          <w:t>202</w:t>
        </w:r>
      </w:ins>
      <w:ins w:id="501" w:author="Administrator" w:date="2025-02-18T10:42:37Z">
        <w:r>
          <w:rPr>
            <w:rFonts w:hint="eastAsia" w:ascii="仿宋" w:hAnsi="仿宋" w:eastAsia="仿宋" w:cs="仿宋"/>
            <w:b/>
            <w:sz w:val="32"/>
            <w:szCs w:val="32"/>
            <w:lang w:val="en-US" w:eastAsia="zh-CN"/>
          </w:rPr>
          <w:t>5</w:t>
        </w:r>
      </w:ins>
      <w:ins w:id="502" w:author="Administrator" w:date="2025-02-18T10:41:51Z">
        <w:r>
          <w:rPr>
            <w:rFonts w:hint="eastAsia" w:ascii="仿宋" w:hAnsi="仿宋" w:eastAsia="仿宋" w:cs="仿宋"/>
            <w:sz w:val="32"/>
            <w:szCs w:val="32"/>
          </w:rPr>
          <w:t>年一般公共预算基本支出</w:t>
        </w:r>
      </w:ins>
      <w:ins w:id="503" w:author="Administrator" w:date="2025-02-18T10:41:51Z">
        <w:r>
          <w:rPr>
            <w:rFonts w:hint="eastAsia" w:ascii="仿宋" w:hAnsi="仿宋" w:eastAsia="仿宋" w:cs="仿宋"/>
            <w:sz w:val="32"/>
            <w:szCs w:val="32"/>
            <w:lang w:val="en-US" w:eastAsia="zh-CN"/>
          </w:rPr>
          <w:t>105</w:t>
        </w:r>
      </w:ins>
      <w:ins w:id="504" w:author="Administrator" w:date="2025-02-18T10:43:13Z">
        <w:r>
          <w:rPr>
            <w:rFonts w:hint="eastAsia" w:ascii="仿宋" w:hAnsi="仿宋" w:eastAsia="仿宋" w:cs="仿宋"/>
            <w:sz w:val="32"/>
            <w:szCs w:val="32"/>
            <w:lang w:val="en-US" w:eastAsia="zh-CN"/>
          </w:rPr>
          <w:t>4</w:t>
        </w:r>
      </w:ins>
      <w:ins w:id="505" w:author="Administrator" w:date="2025-02-18T10:43:06Z">
        <w:r>
          <w:rPr>
            <w:rFonts w:hint="eastAsia" w:ascii="仿宋" w:hAnsi="仿宋" w:eastAsia="仿宋" w:cs="仿宋"/>
            <w:sz w:val="32"/>
            <w:szCs w:val="32"/>
            <w:lang w:val="en-US" w:eastAsia="zh-CN"/>
          </w:rPr>
          <w:t>6.</w:t>
        </w:r>
      </w:ins>
      <w:ins w:id="506" w:author="Administrator" w:date="2025-02-18T10:43:07Z">
        <w:r>
          <w:rPr>
            <w:rFonts w:hint="eastAsia" w:ascii="仿宋" w:hAnsi="仿宋" w:eastAsia="仿宋" w:cs="仿宋"/>
            <w:sz w:val="32"/>
            <w:szCs w:val="32"/>
            <w:lang w:val="en-US" w:eastAsia="zh-CN"/>
          </w:rPr>
          <w:t>8</w:t>
        </w:r>
      </w:ins>
      <w:ins w:id="507" w:author="Administrator" w:date="2025-02-18T10:43:08Z">
        <w:r>
          <w:rPr>
            <w:rFonts w:hint="eastAsia" w:ascii="仿宋" w:hAnsi="仿宋" w:eastAsia="仿宋" w:cs="仿宋"/>
            <w:sz w:val="32"/>
            <w:szCs w:val="32"/>
            <w:lang w:val="en-US" w:eastAsia="zh-CN"/>
          </w:rPr>
          <w:t>2</w:t>
        </w:r>
      </w:ins>
      <w:ins w:id="508" w:author="Administrator" w:date="2025-02-18T10:41:51Z">
        <w:r>
          <w:rPr>
            <w:rFonts w:hint="eastAsia" w:ascii="仿宋" w:hAnsi="仿宋" w:eastAsia="仿宋" w:cs="仿宋"/>
            <w:sz w:val="32"/>
            <w:szCs w:val="32"/>
          </w:rPr>
          <w:t>万元，其中：人员经费</w:t>
        </w:r>
      </w:ins>
      <w:ins w:id="509" w:author="Administrator" w:date="2025-02-18T10:49:42Z">
        <w:r>
          <w:rPr>
            <w:rFonts w:hint="eastAsia" w:ascii="仿宋" w:hAnsi="仿宋" w:eastAsia="仿宋" w:cs="仿宋"/>
            <w:sz w:val="32"/>
            <w:szCs w:val="32"/>
            <w:lang w:val="en-US" w:eastAsia="zh-CN"/>
          </w:rPr>
          <w:t>1</w:t>
        </w:r>
      </w:ins>
      <w:ins w:id="510" w:author="Administrator" w:date="2025-02-18T10:49:43Z">
        <w:r>
          <w:rPr>
            <w:rFonts w:hint="eastAsia" w:ascii="仿宋" w:hAnsi="仿宋" w:eastAsia="仿宋" w:cs="仿宋"/>
            <w:sz w:val="32"/>
            <w:szCs w:val="32"/>
            <w:lang w:val="en-US" w:eastAsia="zh-CN"/>
          </w:rPr>
          <w:t>0</w:t>
        </w:r>
      </w:ins>
      <w:ins w:id="511" w:author="Administrator" w:date="2025-02-18T10:49:44Z">
        <w:r>
          <w:rPr>
            <w:rFonts w:hint="eastAsia" w:ascii="仿宋" w:hAnsi="仿宋" w:eastAsia="仿宋" w:cs="仿宋"/>
            <w:sz w:val="32"/>
            <w:szCs w:val="32"/>
            <w:lang w:val="en-US" w:eastAsia="zh-CN"/>
          </w:rPr>
          <w:t>434</w:t>
        </w:r>
      </w:ins>
      <w:ins w:id="512" w:author="Administrator" w:date="2025-02-18T10:49:45Z">
        <w:r>
          <w:rPr>
            <w:rFonts w:hint="eastAsia" w:ascii="仿宋" w:hAnsi="仿宋" w:eastAsia="仿宋" w:cs="仿宋"/>
            <w:sz w:val="32"/>
            <w:szCs w:val="32"/>
            <w:lang w:val="en-US" w:eastAsia="zh-CN"/>
          </w:rPr>
          <w:t>.23</w:t>
        </w:r>
      </w:ins>
      <w:ins w:id="513" w:author="Administrator" w:date="2025-02-18T10:41:51Z">
        <w:r>
          <w:rPr>
            <w:rFonts w:hint="eastAsia" w:ascii="仿宋" w:hAnsi="仿宋" w:eastAsia="仿宋" w:cs="仿宋"/>
            <w:sz w:val="32"/>
            <w:szCs w:val="32"/>
          </w:rPr>
          <w:t>万元，主要包括：基本工资、津贴补贴、</w:t>
        </w:r>
      </w:ins>
      <w:ins w:id="514" w:author="Administrator" w:date="2025-02-18T10:41:51Z">
        <w:r>
          <w:rPr>
            <w:rFonts w:hint="eastAsia" w:ascii="仿宋" w:hAnsi="仿宋" w:eastAsia="仿宋" w:cs="仿宋"/>
            <w:sz w:val="32"/>
            <w:szCs w:val="32"/>
            <w:lang w:val="en-US" w:eastAsia="zh-CN"/>
          </w:rPr>
          <w:t>绩效工资</w:t>
        </w:r>
      </w:ins>
      <w:ins w:id="515" w:author="Administrator" w:date="2025-02-18T10:41:51Z">
        <w:r>
          <w:rPr>
            <w:rFonts w:hint="eastAsia" w:ascii="仿宋" w:hAnsi="仿宋" w:eastAsia="仿宋" w:cs="仿宋"/>
            <w:sz w:val="32"/>
            <w:szCs w:val="32"/>
          </w:rPr>
          <w:t>、</w:t>
        </w:r>
      </w:ins>
      <w:ins w:id="516" w:author="Administrator" w:date="2025-02-18T10:41:51Z">
        <w:r>
          <w:rPr>
            <w:rFonts w:hint="eastAsia" w:ascii="仿宋" w:hAnsi="仿宋" w:eastAsia="仿宋" w:cs="仿宋"/>
            <w:sz w:val="32"/>
            <w:szCs w:val="32"/>
            <w:lang w:val="en-US" w:eastAsia="zh-CN"/>
          </w:rPr>
          <w:t>事业单位基本养老保险缴费</w:t>
        </w:r>
      </w:ins>
      <w:ins w:id="517" w:author="Administrator" w:date="2025-02-18T10:41:51Z">
        <w:r>
          <w:rPr>
            <w:rFonts w:hint="eastAsia" w:ascii="仿宋" w:hAnsi="仿宋" w:eastAsia="仿宋" w:cs="仿宋"/>
            <w:sz w:val="32"/>
            <w:szCs w:val="32"/>
          </w:rPr>
          <w:t>、职业年金</w:t>
        </w:r>
      </w:ins>
      <w:ins w:id="518" w:author="Administrator" w:date="2025-02-18T10:41:51Z">
        <w:r>
          <w:rPr>
            <w:rFonts w:hint="eastAsia" w:ascii="仿宋" w:hAnsi="仿宋" w:eastAsia="仿宋" w:cs="仿宋"/>
            <w:sz w:val="32"/>
            <w:szCs w:val="32"/>
            <w:lang w:val="en-US" w:eastAsia="zh-CN"/>
          </w:rPr>
          <w:t>缴费</w:t>
        </w:r>
      </w:ins>
      <w:ins w:id="519" w:author="Administrator" w:date="2025-02-18T10:41:51Z">
        <w:r>
          <w:rPr>
            <w:rFonts w:hint="eastAsia" w:ascii="仿宋" w:hAnsi="仿宋" w:eastAsia="仿宋" w:cs="仿宋"/>
            <w:sz w:val="32"/>
            <w:szCs w:val="32"/>
          </w:rPr>
          <w:t>、医疗保险</w:t>
        </w:r>
      </w:ins>
      <w:ins w:id="520" w:author="Administrator" w:date="2025-02-18T10:41:51Z">
        <w:r>
          <w:rPr>
            <w:rFonts w:hint="eastAsia" w:ascii="仿宋" w:hAnsi="仿宋" w:eastAsia="仿宋" w:cs="仿宋"/>
            <w:sz w:val="32"/>
            <w:szCs w:val="32"/>
            <w:lang w:val="en-US" w:eastAsia="zh-CN"/>
          </w:rPr>
          <w:t>缴费</w:t>
        </w:r>
      </w:ins>
      <w:ins w:id="521" w:author="Administrator" w:date="2025-02-18T10:41:51Z">
        <w:r>
          <w:rPr>
            <w:rFonts w:hint="eastAsia" w:ascii="仿宋" w:hAnsi="仿宋" w:eastAsia="仿宋" w:cs="仿宋"/>
            <w:sz w:val="32"/>
            <w:szCs w:val="32"/>
          </w:rPr>
          <w:t>、公务员医疗补助缴费、其他社会保障缴费、住房公积金。</w:t>
        </w:r>
      </w:ins>
    </w:p>
    <w:p>
      <w:pPr>
        <w:keepNext w:val="0"/>
        <w:keepLines w:val="0"/>
        <w:pageBreakBefore w:val="0"/>
        <w:widowControl/>
        <w:kinsoku/>
        <w:wordWrap/>
        <w:overflowPunct/>
        <w:topLinePunct w:val="0"/>
        <w:autoSpaceDE/>
        <w:autoSpaceDN/>
        <w:bidi w:val="0"/>
        <w:adjustRightInd w:val="0"/>
        <w:snapToGrid w:val="0"/>
        <w:spacing w:line="360" w:lineRule="auto"/>
        <w:ind w:firstLine="640" w:firstLineChars="200"/>
        <w:textAlignment w:val="auto"/>
        <w:rPr>
          <w:ins w:id="522" w:author="Administrator" w:date="2025-02-18T10:41:51Z"/>
          <w:rFonts w:hint="eastAsia" w:ascii="仿宋" w:hAnsi="仿宋" w:eastAsia="仿宋" w:cs="仿宋"/>
          <w:sz w:val="32"/>
          <w:szCs w:val="32"/>
        </w:rPr>
      </w:pPr>
      <w:ins w:id="523" w:author="Administrator" w:date="2025-02-18T10:41:51Z">
        <w:r>
          <w:rPr>
            <w:rFonts w:hint="eastAsia" w:ascii="仿宋" w:hAnsi="仿宋" w:eastAsia="仿宋" w:cs="仿宋"/>
            <w:sz w:val="32"/>
            <w:szCs w:val="32"/>
          </w:rPr>
          <w:t>公用经费</w:t>
        </w:r>
      </w:ins>
      <w:ins w:id="524" w:author="Administrator" w:date="2025-02-18T10:41:51Z">
        <w:r>
          <w:rPr>
            <w:rFonts w:hint="eastAsia" w:ascii="仿宋" w:hAnsi="仿宋" w:eastAsia="仿宋" w:cs="仿宋"/>
            <w:sz w:val="32"/>
            <w:szCs w:val="32"/>
            <w:lang w:val="en-US" w:eastAsia="zh-CN"/>
          </w:rPr>
          <w:t>1</w:t>
        </w:r>
      </w:ins>
      <w:ins w:id="525" w:author="Administrator" w:date="2025-02-18T10:50:04Z">
        <w:r>
          <w:rPr>
            <w:rFonts w:hint="eastAsia" w:ascii="仿宋" w:hAnsi="仿宋" w:eastAsia="仿宋" w:cs="仿宋"/>
            <w:sz w:val="32"/>
            <w:szCs w:val="32"/>
            <w:lang w:val="en-US" w:eastAsia="zh-CN"/>
          </w:rPr>
          <w:t>12</w:t>
        </w:r>
      </w:ins>
      <w:ins w:id="526" w:author="Administrator" w:date="2025-02-18T10:50:05Z">
        <w:r>
          <w:rPr>
            <w:rFonts w:hint="eastAsia" w:ascii="仿宋" w:hAnsi="仿宋" w:eastAsia="仿宋" w:cs="仿宋"/>
            <w:sz w:val="32"/>
            <w:szCs w:val="32"/>
            <w:lang w:val="en-US" w:eastAsia="zh-CN"/>
          </w:rPr>
          <w:t>.</w:t>
        </w:r>
      </w:ins>
      <w:ins w:id="527" w:author="Administrator" w:date="2025-02-18T10:50:06Z">
        <w:r>
          <w:rPr>
            <w:rFonts w:hint="eastAsia" w:ascii="仿宋" w:hAnsi="仿宋" w:eastAsia="仿宋" w:cs="仿宋"/>
            <w:sz w:val="32"/>
            <w:szCs w:val="32"/>
            <w:lang w:val="en-US" w:eastAsia="zh-CN"/>
          </w:rPr>
          <w:t>59</w:t>
        </w:r>
      </w:ins>
      <w:ins w:id="528" w:author="Administrator" w:date="2025-02-18T10:41:51Z">
        <w:r>
          <w:rPr>
            <w:rFonts w:hint="eastAsia" w:ascii="仿宋" w:hAnsi="仿宋" w:eastAsia="仿宋" w:cs="仿宋"/>
            <w:sz w:val="32"/>
            <w:szCs w:val="32"/>
          </w:rPr>
          <w:t>万元，主要包括：工会经费</w:t>
        </w:r>
      </w:ins>
      <w:ins w:id="529" w:author="Administrator" w:date="2025-02-18T10:41:51Z">
        <w:r>
          <w:rPr>
            <w:rFonts w:hint="eastAsia" w:ascii="仿宋" w:hAnsi="仿宋" w:eastAsia="仿宋" w:cs="仿宋"/>
            <w:sz w:val="32"/>
            <w:szCs w:val="32"/>
            <w:lang w:eastAsia="zh-CN"/>
          </w:rPr>
          <w:t>、</w:t>
        </w:r>
      </w:ins>
      <w:ins w:id="530" w:author="Administrator" w:date="2025-02-18T10:41:51Z">
        <w:r>
          <w:rPr>
            <w:rFonts w:hint="eastAsia" w:ascii="仿宋" w:hAnsi="仿宋" w:eastAsia="仿宋" w:cs="仿宋"/>
            <w:sz w:val="32"/>
            <w:szCs w:val="32"/>
            <w:lang w:val="en-US" w:eastAsia="zh-CN"/>
          </w:rPr>
          <w:t>商品和服务支出</w:t>
        </w:r>
      </w:ins>
      <w:ins w:id="531" w:author="Administrator" w:date="2025-02-18T10:41:51Z">
        <w:r>
          <w:rPr>
            <w:rFonts w:hint="eastAsia" w:ascii="仿宋" w:hAnsi="仿宋" w:eastAsia="仿宋" w:cs="仿宋"/>
            <w:sz w:val="32"/>
            <w:szCs w:val="32"/>
          </w:rPr>
          <w:t>等。</w:t>
        </w:r>
      </w:ins>
    </w:p>
    <w:p>
      <w:pPr>
        <w:spacing w:line="578" w:lineRule="exact"/>
        <w:ind w:firstLine="640"/>
        <w:rPr>
          <w:del w:id="532" w:author="Administrator" w:date="2025-02-18T10:42:33Z"/>
          <w:rFonts w:ascii="黑体" w:hAnsi="黑体" w:eastAsia="黑体"/>
          <w:sz w:val="32"/>
          <w:szCs w:val="32"/>
        </w:rPr>
      </w:pPr>
      <w:del w:id="533" w:author="Administrator" w:date="2025-02-18T10:42:33Z">
        <w:r>
          <w:rPr>
            <w:rFonts w:hint="eastAsia" w:ascii="黑体" w:hAnsi="黑体" w:eastAsia="黑体"/>
            <w:sz w:val="32"/>
            <w:szCs w:val="32"/>
          </w:rPr>
          <w:delText>关于</w:delText>
        </w:r>
      </w:del>
      <w:del w:id="534" w:author="Administrator" w:date="2025-02-18T10:42:33Z">
        <w:r>
          <w:rPr>
            <w:rFonts w:hint="eastAsia" w:ascii="仿宋_GB2312" w:hAnsi="黑体" w:eastAsia="仿宋_GB2312"/>
            <w:sz w:val="32"/>
            <w:szCs w:val="32"/>
          </w:rPr>
          <w:delText>××</w:delText>
        </w:r>
      </w:del>
      <w:del w:id="535" w:author="Administrator" w:date="2025-02-18T10:42:33Z">
        <w:r>
          <w:rPr>
            <w:rFonts w:hint="eastAsia" w:ascii="黑体" w:hAnsi="黑体" w:eastAsia="黑体"/>
            <w:sz w:val="32"/>
            <w:szCs w:val="32"/>
          </w:rPr>
          <w:delText>（部门或单位）</w:delText>
        </w:r>
      </w:del>
      <w:del w:id="536" w:author="Administrator" w:date="2025-02-18T10:42:33Z">
        <w:r>
          <w:rPr>
            <w:rFonts w:hint="eastAsia" w:ascii="仿宋_GB2312" w:hAnsi="黑体" w:eastAsia="仿宋_GB2312"/>
            <w:sz w:val="32"/>
            <w:szCs w:val="32"/>
          </w:rPr>
          <w:delText>××</w:delText>
        </w:r>
      </w:del>
      <w:del w:id="537" w:author="Administrator" w:date="2025-02-18T10:42:33Z">
        <w:r>
          <w:rPr>
            <w:rFonts w:hint="eastAsia" w:ascii="黑体" w:hAnsi="黑体" w:eastAsia="黑体"/>
            <w:sz w:val="32"/>
            <w:szCs w:val="32"/>
          </w:rPr>
          <w:delText>年一般公共预算基本支出情况说明</w:delText>
        </w:r>
      </w:del>
    </w:p>
    <w:p>
      <w:pPr>
        <w:spacing w:line="578" w:lineRule="exact"/>
        <w:ind w:firstLine="640" w:firstLineChars="200"/>
        <w:rPr>
          <w:del w:id="538" w:author="Administrator" w:date="2025-02-18T10:42:33Z"/>
          <w:rFonts w:hint="eastAsia" w:ascii="仿宋" w:hAnsi="仿宋" w:eastAsia="仿宋" w:cs="仿宋"/>
          <w:sz w:val="32"/>
          <w:szCs w:val="32"/>
        </w:rPr>
      </w:pPr>
      <w:del w:id="539" w:author="Administrator" w:date="2025-02-18T10:42:33Z">
        <w:r>
          <w:rPr>
            <w:rFonts w:hint="eastAsia" w:ascii="仿宋" w:hAnsi="仿宋" w:eastAsia="仿宋" w:cs="仿宋"/>
            <w:sz w:val="32"/>
            <w:szCs w:val="32"/>
          </w:rPr>
          <w:delText>××（部门）××年一般公共预算基本支出为××万元，其中：</w:delText>
        </w:r>
      </w:del>
    </w:p>
    <w:p>
      <w:pPr>
        <w:spacing w:line="578" w:lineRule="exact"/>
        <w:ind w:firstLine="640" w:firstLineChars="200"/>
        <w:rPr>
          <w:del w:id="540" w:author="Administrator" w:date="2025-02-18T10:42:33Z"/>
          <w:rFonts w:hint="eastAsia" w:ascii="仿宋" w:hAnsi="仿宋" w:eastAsia="仿宋" w:cs="仿宋"/>
          <w:sz w:val="32"/>
          <w:szCs w:val="32"/>
        </w:rPr>
      </w:pPr>
      <w:del w:id="541" w:author="Administrator" w:date="2025-02-18T10:42:33Z">
        <w:r>
          <w:rPr>
            <w:rFonts w:hint="eastAsia" w:ascii="仿宋" w:hAnsi="仿宋" w:eastAsia="仿宋" w:cs="仿宋"/>
            <w:sz w:val="32"/>
            <w:szCs w:val="32"/>
          </w:rPr>
          <w:delText>人员经费××万元，主要包括：基本工资、津贴补贴、奖金、社会保障缴费、……;</w:delText>
        </w:r>
      </w:del>
    </w:p>
    <w:p>
      <w:pPr>
        <w:spacing w:line="578" w:lineRule="exact"/>
        <w:ind w:firstLine="640" w:firstLineChars="200"/>
        <w:rPr>
          <w:del w:id="542" w:author="Administrator" w:date="2025-02-18T10:42:33Z"/>
          <w:rFonts w:hint="eastAsia" w:ascii="仿宋" w:hAnsi="仿宋" w:eastAsia="仿宋" w:cs="仿宋"/>
          <w:sz w:val="32"/>
          <w:szCs w:val="32"/>
        </w:rPr>
      </w:pPr>
      <w:del w:id="543" w:author="Administrator" w:date="2025-02-18T10:42:33Z">
        <w:r>
          <w:rPr>
            <w:rFonts w:hint="eastAsia" w:ascii="仿宋" w:hAnsi="仿宋" w:eastAsia="仿宋" w:cs="仿宋"/>
            <w:sz w:val="32"/>
            <w:szCs w:val="32"/>
          </w:rPr>
          <w:delText>公用经费××万元，主要包括：办公费、咨询费、手续费、水费、电费、……。</w:delText>
        </w:r>
      </w:del>
    </w:p>
    <w:p>
      <w:pPr>
        <w:outlineLvl w:val="0"/>
        <w:rPr>
          <w:ins w:id="544" w:author="Administrator" w:date="2025-02-18T10:51:40Z"/>
          <w:rFonts w:hint="eastAsia" w:ascii="黑体" w:hAnsi="宋体" w:eastAsia="黑体" w:cs="Times New Roman"/>
          <w:sz w:val="32"/>
          <w:szCs w:val="22"/>
          <w:shd w:val="clear" w:color="auto" w:fill="FFFFFF"/>
        </w:rPr>
      </w:pPr>
      <w:r>
        <w:rPr>
          <w:rFonts w:hint="eastAsia" w:ascii="黑体" w:hAnsi="黑体" w:eastAsia="黑体" w:cs="Times New Roman"/>
          <w:sz w:val="32"/>
          <w:shd w:val="clear" w:color="auto" w:fill="FFFFFF"/>
        </w:rPr>
        <w:t>四、</w:t>
      </w:r>
      <w:ins w:id="545" w:author="Administrator" w:date="2025-02-18T10:51:40Z">
        <w:r>
          <w:rPr>
            <w:rFonts w:hint="eastAsia" w:ascii="黑体" w:hAnsi="宋体" w:eastAsia="黑体" w:cs="仿宋_GB2312"/>
            <w:sz w:val="32"/>
            <w:szCs w:val="32"/>
          </w:rPr>
          <w:t>琼海市嘉积中学</w:t>
        </w:r>
      </w:ins>
      <w:ins w:id="546" w:author="Administrator" w:date="2025-02-18T10:51:40Z">
        <w:r>
          <w:rPr>
            <w:rFonts w:hint="eastAsia" w:ascii="仿宋_GB2312" w:hAnsi="宋体" w:eastAsia="仿宋_GB2312" w:cs="仿宋_GB2312"/>
            <w:b/>
            <w:sz w:val="32"/>
            <w:szCs w:val="32"/>
          </w:rPr>
          <w:t>202</w:t>
        </w:r>
      </w:ins>
      <w:ins w:id="547" w:author="Administrator" w:date="2025-02-18T10:51:44Z">
        <w:r>
          <w:rPr>
            <w:rFonts w:hint="eastAsia" w:ascii="仿宋_GB2312" w:hAnsi="宋体" w:eastAsia="仿宋_GB2312" w:cs="仿宋_GB2312"/>
            <w:b/>
            <w:sz w:val="32"/>
            <w:szCs w:val="32"/>
            <w:lang w:val="en-US" w:eastAsia="zh-CN"/>
          </w:rPr>
          <w:t>5</w:t>
        </w:r>
      </w:ins>
      <w:ins w:id="548" w:author="Administrator" w:date="2025-02-18T10:51:40Z">
        <w:r>
          <w:rPr>
            <w:rFonts w:hint="eastAsia" w:ascii="黑体" w:hAnsi="宋体" w:eastAsia="黑体" w:cs="Times New Roman"/>
            <w:sz w:val="32"/>
            <w:szCs w:val="22"/>
            <w:shd w:val="clear" w:color="auto" w:fill="FFFFFF"/>
          </w:rPr>
          <w:t>年“三公”经费预算情况说明</w:t>
        </w:r>
      </w:ins>
    </w:p>
    <w:p>
      <w:pPr>
        <w:keepNext w:val="0"/>
        <w:keepLines w:val="0"/>
        <w:pageBreakBefore w:val="0"/>
        <w:widowControl/>
        <w:kinsoku/>
        <w:wordWrap/>
        <w:overflowPunct/>
        <w:topLinePunct w:val="0"/>
        <w:autoSpaceDE/>
        <w:autoSpaceDN/>
        <w:bidi w:val="0"/>
        <w:adjustRightInd w:val="0"/>
        <w:snapToGrid w:val="0"/>
        <w:spacing w:line="360" w:lineRule="auto"/>
        <w:textAlignment w:val="auto"/>
        <w:rPr>
          <w:ins w:id="549" w:author="Administrator" w:date="2025-02-18T10:51:40Z"/>
          <w:rFonts w:hint="eastAsia" w:ascii="仿宋" w:hAnsi="仿宋" w:eastAsia="仿宋" w:cs="仿宋"/>
          <w:sz w:val="32"/>
          <w:szCs w:val="32"/>
        </w:rPr>
      </w:pPr>
      <w:ins w:id="550" w:author="Administrator" w:date="2025-02-18T10:51:40Z">
        <w:r>
          <w:rPr>
            <w:rFonts w:hint="eastAsia" w:ascii="仿宋" w:hAnsi="仿宋" w:eastAsia="仿宋" w:cs="仿宋"/>
            <w:sz w:val="32"/>
            <w:szCs w:val="32"/>
          </w:rPr>
          <w:t>（一）琼海市嘉积中学</w:t>
        </w:r>
      </w:ins>
      <w:ins w:id="551" w:author="Administrator" w:date="2025-02-18T10:51:40Z">
        <w:r>
          <w:rPr>
            <w:rFonts w:hint="eastAsia" w:ascii="仿宋" w:hAnsi="仿宋" w:eastAsia="仿宋" w:cs="仿宋"/>
            <w:b/>
            <w:sz w:val="32"/>
            <w:szCs w:val="32"/>
          </w:rPr>
          <w:t>202</w:t>
        </w:r>
      </w:ins>
      <w:ins w:id="552" w:author="Administrator" w:date="2025-02-18T10:52:01Z">
        <w:r>
          <w:rPr>
            <w:rFonts w:hint="eastAsia" w:ascii="仿宋" w:hAnsi="仿宋" w:eastAsia="仿宋" w:cs="仿宋"/>
            <w:b/>
            <w:sz w:val="32"/>
            <w:szCs w:val="32"/>
            <w:lang w:val="en-US" w:eastAsia="zh-CN"/>
          </w:rPr>
          <w:t>5</w:t>
        </w:r>
      </w:ins>
      <w:ins w:id="553" w:author="Administrator" w:date="2025-02-18T10:51:40Z">
        <w:r>
          <w:rPr>
            <w:rFonts w:hint="eastAsia" w:ascii="仿宋" w:hAnsi="仿宋" w:eastAsia="仿宋" w:cs="仿宋"/>
            <w:sz w:val="32"/>
            <w:szCs w:val="32"/>
          </w:rPr>
          <w:t>年一般公共预算“三公”经费预算数为0万元，其中：</w:t>
        </w:r>
      </w:ins>
    </w:p>
    <w:p>
      <w:pPr>
        <w:widowControl/>
        <w:adjustRightInd w:val="0"/>
        <w:snapToGrid w:val="0"/>
        <w:spacing w:line="360" w:lineRule="auto"/>
        <w:ind w:firstLine="640" w:firstLineChars="200"/>
        <w:rPr>
          <w:ins w:id="555" w:author="Administrator" w:date="2025-02-18T10:51:37Z"/>
          <w:rFonts w:hint="eastAsia" w:ascii="黑体" w:hAnsi="黑体" w:eastAsia="黑体" w:cs="Times New Roman"/>
          <w:sz w:val="32"/>
          <w:shd w:val="clear" w:color="auto" w:fill="FFFFFF"/>
        </w:rPr>
        <w:pPrChange w:id="554" w:author="Administrator" w:date="2025-02-18T10:58:40Z">
          <w:pPr>
            <w:spacing w:line="578" w:lineRule="exact"/>
            <w:ind w:firstLine="640" w:firstLineChars="200"/>
          </w:pPr>
        </w:pPrChange>
      </w:pPr>
      <w:ins w:id="556" w:author="Administrator" w:date="2025-02-18T10:51:40Z">
        <w:r>
          <w:rPr>
            <w:rFonts w:hint="eastAsia" w:ascii="仿宋" w:hAnsi="仿宋" w:eastAsia="仿宋" w:cs="仿宋"/>
            <w:sz w:val="32"/>
            <w:szCs w:val="22"/>
            <w:shd w:val="clear" w:color="auto" w:fill="FFFFFF"/>
          </w:rPr>
          <w:t>因公出国（境）经费</w:t>
        </w:r>
      </w:ins>
      <w:ins w:id="557" w:author="Administrator" w:date="2025-02-18T10:51:40Z">
        <w:r>
          <w:rPr>
            <w:rFonts w:hint="eastAsia" w:ascii="仿宋" w:hAnsi="仿宋" w:eastAsia="仿宋" w:cs="仿宋"/>
            <w:sz w:val="32"/>
            <w:szCs w:val="32"/>
          </w:rPr>
          <w:t>0万元</w:t>
        </w:r>
      </w:ins>
      <w:ins w:id="558" w:author="Administrator" w:date="2025-02-18T10:51:40Z">
        <w:r>
          <w:rPr>
            <w:rFonts w:hint="eastAsia" w:ascii="仿宋" w:hAnsi="仿宋" w:eastAsia="仿宋" w:cs="仿宋"/>
            <w:sz w:val="32"/>
            <w:szCs w:val="22"/>
            <w:shd w:val="clear" w:color="auto" w:fill="FFFFFF"/>
          </w:rPr>
          <w:t>，与上年预算持平；公务用车购置及运行费</w:t>
        </w:r>
      </w:ins>
      <w:ins w:id="559" w:author="Administrator" w:date="2025-02-18T10:51:40Z">
        <w:r>
          <w:rPr>
            <w:rFonts w:hint="eastAsia" w:ascii="仿宋" w:hAnsi="仿宋" w:eastAsia="仿宋" w:cs="仿宋"/>
            <w:sz w:val="32"/>
            <w:szCs w:val="32"/>
          </w:rPr>
          <w:t>0万元（其中，</w:t>
        </w:r>
      </w:ins>
      <w:ins w:id="560" w:author="Administrator" w:date="2025-02-18T10:51:40Z">
        <w:r>
          <w:rPr>
            <w:rFonts w:hint="eastAsia" w:ascii="仿宋" w:hAnsi="仿宋" w:eastAsia="仿宋" w:cs="仿宋"/>
            <w:sz w:val="32"/>
            <w:szCs w:val="22"/>
            <w:shd w:val="clear" w:color="auto" w:fill="FFFFFF"/>
          </w:rPr>
          <w:t>公务用车购置费</w:t>
        </w:r>
      </w:ins>
      <w:ins w:id="561" w:author="Administrator" w:date="2025-02-18T10:51:40Z">
        <w:r>
          <w:rPr>
            <w:rFonts w:hint="eastAsia" w:ascii="仿宋" w:hAnsi="仿宋" w:eastAsia="仿宋" w:cs="仿宋"/>
            <w:sz w:val="32"/>
            <w:szCs w:val="32"/>
          </w:rPr>
          <w:t>0万元</w:t>
        </w:r>
      </w:ins>
      <w:ins w:id="562" w:author="Administrator" w:date="2025-02-18T10:51:40Z">
        <w:r>
          <w:rPr>
            <w:rFonts w:hint="eastAsia" w:ascii="仿宋" w:hAnsi="仿宋" w:eastAsia="仿宋" w:cs="仿宋"/>
            <w:sz w:val="32"/>
            <w:szCs w:val="22"/>
            <w:shd w:val="clear" w:color="auto" w:fill="FFFFFF"/>
          </w:rPr>
          <w:t>，公务用车运行费</w:t>
        </w:r>
      </w:ins>
      <w:ins w:id="563" w:author="Administrator" w:date="2025-02-18T10:51:40Z">
        <w:r>
          <w:rPr>
            <w:rFonts w:hint="eastAsia" w:ascii="仿宋" w:hAnsi="仿宋" w:eastAsia="仿宋" w:cs="仿宋"/>
            <w:sz w:val="32"/>
            <w:szCs w:val="32"/>
          </w:rPr>
          <w:t>0万元）</w:t>
        </w:r>
      </w:ins>
      <w:ins w:id="564" w:author="Administrator" w:date="2025-02-18T10:51:40Z">
        <w:r>
          <w:rPr>
            <w:rFonts w:hint="eastAsia" w:ascii="仿宋" w:hAnsi="仿宋" w:eastAsia="仿宋" w:cs="仿宋"/>
            <w:sz w:val="32"/>
            <w:szCs w:val="22"/>
            <w:shd w:val="clear" w:color="auto" w:fill="FFFFFF"/>
          </w:rPr>
          <w:t>，与上年预算持平；</w:t>
        </w:r>
      </w:ins>
      <w:ins w:id="565" w:author="Administrator" w:date="2025-02-18T10:51:40Z">
        <w:r>
          <w:rPr>
            <w:rFonts w:hint="eastAsia" w:ascii="仿宋" w:hAnsi="仿宋" w:eastAsia="仿宋" w:cs="仿宋"/>
            <w:sz w:val="32"/>
            <w:szCs w:val="32"/>
          </w:rPr>
          <w:t>公务接待费0</w:t>
        </w:r>
      </w:ins>
      <w:ins w:id="566" w:author="Administrator" w:date="2025-02-18T10:51:40Z">
        <w:r>
          <w:rPr>
            <w:rFonts w:hint="eastAsia" w:ascii="仿宋" w:hAnsi="仿宋" w:eastAsia="仿宋" w:cs="仿宋"/>
            <w:sz w:val="32"/>
            <w:szCs w:val="22"/>
            <w:shd w:val="clear" w:color="auto" w:fill="FFFFFF"/>
          </w:rPr>
          <w:t>万元，与上年预算持平。</w:t>
        </w:r>
      </w:ins>
      <w:ins w:id="567" w:author="Administrator" w:date="2025-02-18T10:51:40Z">
        <w:r>
          <w:rPr>
            <w:rFonts w:hint="eastAsia" w:ascii="仿宋" w:hAnsi="仿宋" w:eastAsia="仿宋" w:cs="仿宋"/>
            <w:sz w:val="32"/>
            <w:szCs w:val="22"/>
            <w:shd w:val="clear" w:color="auto" w:fill="FFFFFF"/>
            <w:lang w:val="en-US" w:eastAsia="zh-CN"/>
          </w:rPr>
          <w:t>主要是单位无三公预算安排。</w:t>
        </w:r>
      </w:ins>
    </w:p>
    <w:p>
      <w:pPr>
        <w:spacing w:line="578" w:lineRule="exact"/>
        <w:ind w:firstLine="640" w:firstLineChars="200"/>
        <w:rPr>
          <w:del w:id="568" w:author="Administrator" w:date="2025-02-18T10:51:57Z"/>
          <w:rFonts w:ascii="黑体" w:hAnsi="黑体" w:eastAsia="黑体" w:cs="Times New Roman"/>
          <w:sz w:val="32"/>
          <w:shd w:val="clear" w:color="auto" w:fill="FFFFFF"/>
        </w:rPr>
      </w:pPr>
      <w:del w:id="569" w:author="Administrator" w:date="2025-02-18T10:51:57Z">
        <w:r>
          <w:rPr>
            <w:rFonts w:hint="eastAsia" w:ascii="仿宋_GB2312" w:hAnsi="黑体" w:eastAsia="仿宋_GB2312"/>
            <w:sz w:val="32"/>
            <w:szCs w:val="32"/>
          </w:rPr>
          <w:delText>××</w:delText>
        </w:r>
      </w:del>
      <w:del w:id="570" w:author="Administrator" w:date="2025-02-18T10:51:57Z">
        <w:r>
          <w:rPr>
            <w:rFonts w:hint="eastAsia" w:ascii="黑体" w:hAnsi="黑体" w:eastAsia="黑体" w:cs="Times New Roman"/>
            <w:sz w:val="32"/>
            <w:shd w:val="clear" w:color="auto" w:fill="FFFFFF"/>
          </w:rPr>
          <w:delText>（部门或单位）</w:delText>
        </w:r>
      </w:del>
      <w:del w:id="571" w:author="Administrator" w:date="2025-02-18T10:51:57Z">
        <w:r>
          <w:rPr>
            <w:rFonts w:hint="eastAsia" w:ascii="仿宋_GB2312" w:hAnsi="黑体" w:eastAsia="仿宋_GB2312"/>
            <w:sz w:val="32"/>
            <w:szCs w:val="32"/>
          </w:rPr>
          <w:delText>××</w:delText>
        </w:r>
      </w:del>
      <w:del w:id="572" w:author="Administrator" w:date="2025-02-18T10:51:57Z">
        <w:r>
          <w:rPr>
            <w:rFonts w:ascii="黑体" w:hAnsi="黑体" w:eastAsia="黑体" w:cs="Times New Roman"/>
            <w:sz w:val="32"/>
            <w:shd w:val="clear" w:color="auto" w:fill="FFFFFF"/>
          </w:rPr>
          <w:delText>年“三公”经费预算情况</w:delText>
        </w:r>
      </w:del>
      <w:del w:id="573" w:author="Administrator" w:date="2025-02-18T10:51:57Z">
        <w:r>
          <w:rPr>
            <w:rFonts w:hint="eastAsia" w:ascii="黑体" w:hAnsi="黑体" w:eastAsia="黑体" w:cs="Times New Roman"/>
            <w:sz w:val="32"/>
            <w:shd w:val="clear" w:color="auto" w:fill="FFFFFF"/>
          </w:rPr>
          <w:delText>说明</w:delText>
        </w:r>
      </w:del>
    </w:p>
    <w:p>
      <w:pPr>
        <w:spacing w:line="578" w:lineRule="exact"/>
        <w:ind w:firstLine="640" w:firstLineChars="200"/>
        <w:rPr>
          <w:del w:id="574" w:author="Administrator" w:date="2025-02-18T10:51:57Z"/>
          <w:rFonts w:hint="eastAsia" w:ascii="仿宋" w:hAnsi="仿宋" w:eastAsia="仿宋" w:cs="仿宋"/>
          <w:sz w:val="32"/>
          <w:szCs w:val="32"/>
        </w:rPr>
      </w:pPr>
      <w:del w:id="575" w:author="Administrator" w:date="2025-02-18T10:51:57Z">
        <w:r>
          <w:rPr>
            <w:rFonts w:hint="eastAsia" w:ascii="仿宋" w:hAnsi="仿宋" w:eastAsia="仿宋" w:cs="仿宋"/>
            <w:sz w:val="32"/>
            <w:szCs w:val="32"/>
          </w:rPr>
          <w:delText>（一）××（部门或单位）××年一般公共预算“三公”经费预算数为××万元，其中：</w:delText>
        </w:r>
      </w:del>
    </w:p>
    <w:p>
      <w:pPr>
        <w:spacing w:line="578" w:lineRule="exact"/>
        <w:ind w:firstLine="630"/>
        <w:rPr>
          <w:del w:id="576" w:author="Administrator" w:date="2025-02-18T10:52:37Z"/>
          <w:rFonts w:hint="eastAsia" w:ascii="仿宋" w:hAnsi="仿宋" w:eastAsia="仿宋" w:cs="仿宋"/>
          <w:sz w:val="32"/>
          <w:shd w:val="clear" w:color="auto" w:fill="FFFFFF"/>
        </w:rPr>
      </w:pPr>
      <w:del w:id="577" w:author="Administrator" w:date="2025-02-18T10:52:37Z">
        <w:r>
          <w:rPr>
            <w:rFonts w:hint="eastAsia" w:ascii="仿宋" w:hAnsi="仿宋" w:eastAsia="仿宋" w:cs="仿宋"/>
            <w:sz w:val="32"/>
            <w:shd w:val="clear" w:color="auto" w:fill="FFFFFF"/>
          </w:rPr>
          <w:delText>因公出国（境）经费</w:delText>
        </w:r>
      </w:del>
      <w:del w:id="578" w:author="Administrator" w:date="2025-02-18T10:52:37Z">
        <w:r>
          <w:rPr>
            <w:rFonts w:hint="eastAsia" w:ascii="仿宋" w:hAnsi="仿宋" w:eastAsia="仿宋" w:cs="仿宋"/>
            <w:sz w:val="32"/>
            <w:szCs w:val="32"/>
          </w:rPr>
          <w:delText>××万元</w:delText>
        </w:r>
      </w:del>
      <w:del w:id="579" w:author="Administrator" w:date="2025-02-18T10:52:37Z">
        <w:r>
          <w:rPr>
            <w:rFonts w:hint="eastAsia" w:ascii="仿宋" w:hAnsi="仿宋" w:eastAsia="仿宋" w:cs="仿宋"/>
            <w:sz w:val="32"/>
            <w:shd w:val="clear" w:color="auto" w:fill="FFFFFF"/>
          </w:rPr>
          <w:delText>，与上年预算持平/较上年预算下降</w:delText>
        </w:r>
      </w:del>
      <w:del w:id="580" w:author="Administrator" w:date="2025-02-18T10:52:37Z">
        <w:r>
          <w:rPr>
            <w:rFonts w:hint="eastAsia" w:ascii="仿宋" w:hAnsi="仿宋" w:eastAsia="仿宋" w:cs="仿宋"/>
            <w:sz w:val="32"/>
            <w:szCs w:val="32"/>
          </w:rPr>
          <w:delText>××</w:delText>
        </w:r>
      </w:del>
      <w:del w:id="581" w:author="Administrator" w:date="2025-02-18T10:52:37Z">
        <w:r>
          <w:rPr>
            <w:rFonts w:hint="eastAsia" w:ascii="仿宋" w:hAnsi="仿宋" w:eastAsia="仿宋" w:cs="仿宋"/>
            <w:sz w:val="32"/>
            <w:shd w:val="clear" w:color="auto" w:fill="FFFFFF"/>
          </w:rPr>
          <w:delText>%/较上年预算增长</w:delText>
        </w:r>
      </w:del>
      <w:del w:id="582" w:author="Administrator" w:date="2025-02-18T10:52:37Z">
        <w:r>
          <w:rPr>
            <w:rFonts w:hint="eastAsia" w:ascii="仿宋" w:hAnsi="仿宋" w:eastAsia="仿宋" w:cs="仿宋"/>
            <w:sz w:val="32"/>
            <w:szCs w:val="32"/>
          </w:rPr>
          <w:delText>××</w:delText>
        </w:r>
      </w:del>
      <w:del w:id="583" w:author="Administrator" w:date="2025-02-18T10:52:37Z">
        <w:r>
          <w:rPr>
            <w:rFonts w:hint="eastAsia" w:ascii="仿宋" w:hAnsi="仿宋" w:eastAsia="仿宋" w:cs="仿宋"/>
            <w:sz w:val="32"/>
            <w:shd w:val="clear" w:color="auto" w:fill="FFFFFF"/>
          </w:rPr>
          <w:delText>%。</w:delText>
        </w:r>
      </w:del>
      <w:del w:id="584" w:author="Administrator" w:date="2025-02-18T10:52:37Z">
        <w:r>
          <w:rPr>
            <w:rFonts w:hint="eastAsia" w:ascii="仿宋" w:hAnsi="仿宋" w:eastAsia="仿宋" w:cs="仿宋"/>
            <w:sz w:val="32"/>
          </w:rPr>
          <w:delText>下降/增长的</w:delText>
        </w:r>
      </w:del>
      <w:del w:id="585" w:author="Administrator" w:date="2025-02-18T10:52:37Z">
        <w:r>
          <w:rPr>
            <w:rFonts w:hint="eastAsia" w:ascii="仿宋" w:hAnsi="仿宋" w:eastAsia="仿宋" w:cs="仿宋"/>
            <w:sz w:val="32"/>
            <w:shd w:val="clear" w:color="auto" w:fill="FFFFFF"/>
          </w:rPr>
          <w:delText>主要原因包括：......。根据×××（如外事部门等）安排的</w:delText>
        </w:r>
      </w:del>
      <w:del w:id="586" w:author="Administrator" w:date="2025-02-18T10:52:37Z">
        <w:r>
          <w:rPr>
            <w:rFonts w:hint="eastAsia" w:ascii="仿宋" w:hAnsi="仿宋" w:eastAsia="仿宋" w:cs="仿宋"/>
            <w:sz w:val="32"/>
            <w:szCs w:val="32"/>
          </w:rPr>
          <w:delText>××</w:delText>
        </w:r>
      </w:del>
      <w:del w:id="587" w:author="Administrator" w:date="2025-02-18T10:52:37Z">
        <w:r>
          <w:rPr>
            <w:rFonts w:hint="eastAsia" w:ascii="仿宋" w:hAnsi="仿宋" w:eastAsia="仿宋" w:cs="仿宋"/>
            <w:sz w:val="32"/>
            <w:shd w:val="clear" w:color="auto" w:fill="FFFFFF"/>
          </w:rPr>
          <w:delText>年出国计划，拟安排出国（境）团（组）</w:delText>
        </w:r>
      </w:del>
      <w:del w:id="588" w:author="Administrator" w:date="2025-02-18T10:52:37Z">
        <w:r>
          <w:rPr>
            <w:rFonts w:hint="eastAsia" w:ascii="仿宋" w:hAnsi="仿宋" w:eastAsia="仿宋" w:cs="仿宋"/>
            <w:sz w:val="32"/>
            <w:szCs w:val="32"/>
          </w:rPr>
          <w:delText>××</w:delText>
        </w:r>
      </w:del>
      <w:del w:id="589" w:author="Administrator" w:date="2025-02-18T10:52:37Z">
        <w:r>
          <w:rPr>
            <w:rFonts w:hint="eastAsia" w:ascii="仿宋" w:hAnsi="仿宋" w:eastAsia="仿宋" w:cs="仿宋"/>
            <w:sz w:val="32"/>
            <w:shd w:val="clear" w:color="auto" w:fill="FFFFFF"/>
          </w:rPr>
          <w:delText>次，出国（境）</w:delText>
        </w:r>
      </w:del>
      <w:del w:id="590" w:author="Administrator" w:date="2025-02-18T10:52:37Z">
        <w:r>
          <w:rPr>
            <w:rFonts w:hint="eastAsia" w:ascii="仿宋" w:hAnsi="仿宋" w:eastAsia="仿宋" w:cs="仿宋"/>
            <w:sz w:val="32"/>
            <w:szCs w:val="32"/>
          </w:rPr>
          <w:delText>××</w:delText>
        </w:r>
      </w:del>
      <w:del w:id="591" w:author="Administrator" w:date="2025-02-18T10:52:37Z">
        <w:r>
          <w:rPr>
            <w:rFonts w:hint="eastAsia" w:ascii="仿宋" w:hAnsi="仿宋" w:eastAsia="仿宋" w:cs="仿宋"/>
            <w:sz w:val="32"/>
            <w:shd w:val="clear" w:color="auto" w:fill="FFFFFF"/>
          </w:rPr>
          <w:delText>人。出国（境）团组主要包括：1.×××团组：目的地为×××，人数为</w:delText>
        </w:r>
      </w:del>
      <w:del w:id="592" w:author="Administrator" w:date="2025-02-18T10:52:37Z">
        <w:r>
          <w:rPr>
            <w:rFonts w:hint="eastAsia" w:ascii="仿宋" w:hAnsi="仿宋" w:eastAsia="仿宋" w:cs="仿宋"/>
            <w:sz w:val="32"/>
            <w:szCs w:val="32"/>
          </w:rPr>
          <w:delText>××</w:delText>
        </w:r>
      </w:del>
      <w:del w:id="593" w:author="Administrator" w:date="2025-02-18T10:52:37Z">
        <w:r>
          <w:rPr>
            <w:rFonts w:hint="eastAsia" w:ascii="仿宋" w:hAnsi="仿宋" w:eastAsia="仿宋" w:cs="仿宋"/>
            <w:sz w:val="32"/>
            <w:shd w:val="clear" w:color="auto" w:fill="FFFFFF"/>
          </w:rPr>
          <w:delText>人，天数为</w:delText>
        </w:r>
      </w:del>
      <w:del w:id="594" w:author="Administrator" w:date="2025-02-18T10:52:37Z">
        <w:r>
          <w:rPr>
            <w:rFonts w:hint="eastAsia" w:ascii="仿宋" w:hAnsi="仿宋" w:eastAsia="仿宋" w:cs="仿宋"/>
            <w:sz w:val="32"/>
            <w:szCs w:val="32"/>
          </w:rPr>
          <w:delText>××</w:delText>
        </w:r>
      </w:del>
      <w:del w:id="595" w:author="Administrator" w:date="2025-02-18T10:52:37Z">
        <w:r>
          <w:rPr>
            <w:rFonts w:hint="eastAsia" w:ascii="仿宋" w:hAnsi="仿宋" w:eastAsia="仿宋" w:cs="仿宋"/>
            <w:sz w:val="32"/>
            <w:shd w:val="clear" w:color="auto" w:fill="FFFFFF"/>
          </w:rPr>
          <w:delText>天，主要任务为×××：......；公务用车购置及运行费</w:delText>
        </w:r>
      </w:del>
      <w:del w:id="596" w:author="Administrator" w:date="2025-02-18T10:52:37Z">
        <w:r>
          <w:rPr>
            <w:rFonts w:hint="eastAsia" w:ascii="仿宋" w:hAnsi="仿宋" w:eastAsia="仿宋" w:cs="仿宋"/>
            <w:sz w:val="32"/>
            <w:szCs w:val="32"/>
          </w:rPr>
          <w:delText>××万元（其中，</w:delText>
        </w:r>
      </w:del>
      <w:del w:id="597" w:author="Administrator" w:date="2025-02-18T10:52:37Z">
        <w:r>
          <w:rPr>
            <w:rFonts w:hint="eastAsia" w:ascii="仿宋" w:hAnsi="仿宋" w:eastAsia="仿宋" w:cs="仿宋"/>
            <w:sz w:val="32"/>
            <w:shd w:val="clear" w:color="auto" w:fill="FFFFFF"/>
          </w:rPr>
          <w:delText>公务用车购置费</w:delText>
        </w:r>
      </w:del>
      <w:del w:id="598" w:author="Administrator" w:date="2025-02-18T10:52:37Z">
        <w:r>
          <w:rPr>
            <w:rFonts w:hint="eastAsia" w:ascii="仿宋" w:hAnsi="仿宋" w:eastAsia="仿宋" w:cs="仿宋"/>
            <w:sz w:val="32"/>
            <w:szCs w:val="32"/>
          </w:rPr>
          <w:delText>××万元</w:delText>
        </w:r>
      </w:del>
      <w:del w:id="599" w:author="Administrator" w:date="2025-02-18T10:52:37Z">
        <w:r>
          <w:rPr>
            <w:rFonts w:hint="eastAsia" w:ascii="仿宋" w:hAnsi="仿宋" w:eastAsia="仿宋" w:cs="仿宋"/>
            <w:sz w:val="32"/>
            <w:shd w:val="clear" w:color="auto" w:fill="FFFFFF"/>
          </w:rPr>
          <w:delText>，公务用车运行</w:delText>
        </w:r>
      </w:del>
      <w:del w:id="600" w:author="Administrator" w:date="2025-02-18T10:52:37Z">
        <w:r>
          <w:rPr>
            <w:rFonts w:hint="eastAsia" w:ascii="仿宋" w:hAnsi="仿宋" w:eastAsia="仿宋" w:cs="仿宋"/>
            <w:sz w:val="32"/>
            <w:shd w:val="clear" w:color="auto" w:fill="FFFFFF"/>
            <w:lang w:eastAsia="zh-CN"/>
          </w:rPr>
          <w:delText>维护</w:delText>
        </w:r>
      </w:del>
      <w:del w:id="601" w:author="Administrator" w:date="2025-02-18T10:52:37Z">
        <w:r>
          <w:rPr>
            <w:rFonts w:hint="eastAsia" w:ascii="仿宋" w:hAnsi="仿宋" w:eastAsia="仿宋" w:cs="仿宋"/>
            <w:sz w:val="32"/>
            <w:shd w:val="clear" w:color="auto" w:fill="FFFFFF"/>
          </w:rPr>
          <w:delText>费</w:delText>
        </w:r>
      </w:del>
      <w:del w:id="602" w:author="Administrator" w:date="2025-02-18T10:52:37Z">
        <w:r>
          <w:rPr>
            <w:rFonts w:hint="eastAsia" w:ascii="仿宋" w:hAnsi="仿宋" w:eastAsia="仿宋" w:cs="仿宋"/>
            <w:sz w:val="32"/>
            <w:szCs w:val="32"/>
          </w:rPr>
          <w:delText>××万元）</w:delText>
        </w:r>
      </w:del>
      <w:del w:id="603" w:author="Administrator" w:date="2025-02-18T10:52:37Z">
        <w:r>
          <w:rPr>
            <w:rFonts w:hint="eastAsia" w:ascii="仿宋" w:hAnsi="仿宋" w:eastAsia="仿宋" w:cs="仿宋"/>
            <w:sz w:val="32"/>
            <w:shd w:val="clear" w:color="auto" w:fill="FFFFFF"/>
          </w:rPr>
          <w:delText>，与上年预算持平/较上年预算下降</w:delText>
        </w:r>
      </w:del>
      <w:del w:id="604" w:author="Administrator" w:date="2025-02-18T10:52:37Z">
        <w:r>
          <w:rPr>
            <w:rFonts w:hint="eastAsia" w:ascii="仿宋" w:hAnsi="仿宋" w:eastAsia="仿宋" w:cs="仿宋"/>
            <w:sz w:val="32"/>
            <w:szCs w:val="32"/>
          </w:rPr>
          <w:delText>××</w:delText>
        </w:r>
      </w:del>
      <w:del w:id="605" w:author="Administrator" w:date="2025-02-18T10:52:37Z">
        <w:r>
          <w:rPr>
            <w:rFonts w:hint="eastAsia" w:ascii="仿宋" w:hAnsi="仿宋" w:eastAsia="仿宋" w:cs="仿宋"/>
            <w:sz w:val="32"/>
            <w:shd w:val="clear" w:color="auto" w:fill="FFFFFF"/>
          </w:rPr>
          <w:delText>%/较上年预算增长</w:delText>
        </w:r>
      </w:del>
      <w:del w:id="606" w:author="Administrator" w:date="2025-02-18T10:52:37Z">
        <w:r>
          <w:rPr>
            <w:rFonts w:hint="eastAsia" w:ascii="仿宋" w:hAnsi="仿宋" w:eastAsia="仿宋" w:cs="仿宋"/>
            <w:sz w:val="32"/>
            <w:szCs w:val="32"/>
          </w:rPr>
          <w:delText>××</w:delText>
        </w:r>
      </w:del>
      <w:del w:id="607" w:author="Administrator" w:date="2025-02-18T10:52:37Z">
        <w:r>
          <w:rPr>
            <w:rFonts w:hint="eastAsia" w:ascii="仿宋" w:hAnsi="仿宋" w:eastAsia="仿宋" w:cs="仿宋"/>
            <w:sz w:val="32"/>
            <w:shd w:val="clear" w:color="auto" w:fill="FFFFFF"/>
          </w:rPr>
          <w:delText>%。</w:delText>
        </w:r>
      </w:del>
      <w:del w:id="608" w:author="Administrator" w:date="2025-02-18T10:52:37Z">
        <w:r>
          <w:rPr>
            <w:rFonts w:hint="eastAsia" w:ascii="仿宋" w:hAnsi="仿宋" w:eastAsia="仿宋" w:cs="仿宋"/>
            <w:sz w:val="32"/>
          </w:rPr>
          <w:delText>下降/增长的</w:delText>
        </w:r>
      </w:del>
      <w:del w:id="609" w:author="Administrator" w:date="2025-02-18T10:52:37Z">
        <w:r>
          <w:rPr>
            <w:rFonts w:hint="eastAsia" w:ascii="仿宋" w:hAnsi="仿宋" w:eastAsia="仿宋" w:cs="仿宋"/>
            <w:sz w:val="32"/>
            <w:shd w:val="clear" w:color="auto" w:fill="FFFFFF"/>
          </w:rPr>
          <w:delText>主要原因包括：......。公务车保有量</w:delText>
        </w:r>
      </w:del>
      <w:del w:id="610" w:author="Administrator" w:date="2025-02-18T10:52:37Z">
        <w:r>
          <w:rPr>
            <w:rFonts w:hint="eastAsia" w:ascii="仿宋" w:hAnsi="仿宋" w:eastAsia="仿宋" w:cs="仿宋"/>
            <w:sz w:val="32"/>
            <w:szCs w:val="32"/>
          </w:rPr>
          <w:delText>××辆，计划购置××辆</w:delText>
        </w:r>
      </w:del>
      <w:del w:id="611" w:author="Administrator" w:date="2025-02-18T10:52:37Z">
        <w:r>
          <w:rPr>
            <w:rFonts w:hint="eastAsia" w:ascii="仿宋" w:hAnsi="仿宋" w:eastAsia="仿宋" w:cs="仿宋"/>
            <w:sz w:val="32"/>
            <w:shd w:val="clear" w:color="auto" w:fill="FFFFFF"/>
          </w:rPr>
          <w:delText>；</w:delText>
        </w:r>
      </w:del>
      <w:del w:id="612" w:author="Administrator" w:date="2025-02-18T10:52:37Z">
        <w:r>
          <w:rPr>
            <w:rFonts w:hint="eastAsia" w:ascii="仿宋" w:hAnsi="仿宋" w:eastAsia="仿宋" w:cs="仿宋"/>
            <w:sz w:val="32"/>
            <w:szCs w:val="32"/>
          </w:rPr>
          <w:delText>公务接待费××</w:delText>
        </w:r>
      </w:del>
      <w:del w:id="613" w:author="Administrator" w:date="2025-02-18T10:52:37Z">
        <w:r>
          <w:rPr>
            <w:rFonts w:hint="eastAsia" w:ascii="仿宋" w:hAnsi="仿宋" w:eastAsia="仿宋" w:cs="仿宋"/>
            <w:sz w:val="32"/>
            <w:shd w:val="clear" w:color="auto" w:fill="FFFFFF"/>
          </w:rPr>
          <w:delText>万元，与上年预算持平/较上年预算下降</w:delText>
        </w:r>
      </w:del>
      <w:del w:id="614" w:author="Administrator" w:date="2025-02-18T10:52:37Z">
        <w:r>
          <w:rPr>
            <w:rFonts w:hint="eastAsia" w:ascii="仿宋" w:hAnsi="仿宋" w:eastAsia="仿宋" w:cs="仿宋"/>
            <w:sz w:val="32"/>
            <w:szCs w:val="32"/>
          </w:rPr>
          <w:delText>××</w:delText>
        </w:r>
      </w:del>
      <w:del w:id="615" w:author="Administrator" w:date="2025-02-18T10:52:37Z">
        <w:r>
          <w:rPr>
            <w:rFonts w:hint="eastAsia" w:ascii="仿宋" w:hAnsi="仿宋" w:eastAsia="仿宋" w:cs="仿宋"/>
            <w:sz w:val="32"/>
            <w:shd w:val="clear" w:color="auto" w:fill="FFFFFF"/>
          </w:rPr>
          <w:delText>%/较上年预算增长</w:delText>
        </w:r>
      </w:del>
      <w:del w:id="616" w:author="Administrator" w:date="2025-02-18T10:52:37Z">
        <w:r>
          <w:rPr>
            <w:rFonts w:hint="eastAsia" w:ascii="仿宋" w:hAnsi="仿宋" w:eastAsia="仿宋" w:cs="仿宋"/>
            <w:sz w:val="32"/>
            <w:szCs w:val="32"/>
          </w:rPr>
          <w:delText>××</w:delText>
        </w:r>
      </w:del>
      <w:del w:id="617" w:author="Administrator" w:date="2025-02-18T10:52:37Z">
        <w:r>
          <w:rPr>
            <w:rFonts w:hint="eastAsia" w:ascii="仿宋" w:hAnsi="仿宋" w:eastAsia="仿宋" w:cs="仿宋"/>
            <w:sz w:val="32"/>
            <w:shd w:val="clear" w:color="auto" w:fill="FFFFFF"/>
          </w:rPr>
          <w:delText>%。</w:delText>
        </w:r>
      </w:del>
      <w:del w:id="618" w:author="Administrator" w:date="2025-02-18T10:52:37Z">
        <w:r>
          <w:rPr>
            <w:rFonts w:hint="eastAsia" w:ascii="仿宋" w:hAnsi="仿宋" w:eastAsia="仿宋" w:cs="仿宋"/>
            <w:sz w:val="32"/>
          </w:rPr>
          <w:delText>下降/增长的</w:delText>
        </w:r>
      </w:del>
      <w:del w:id="619" w:author="Administrator" w:date="2025-02-18T10:52:37Z">
        <w:r>
          <w:rPr>
            <w:rFonts w:hint="eastAsia" w:ascii="仿宋" w:hAnsi="仿宋" w:eastAsia="仿宋" w:cs="仿宋"/>
            <w:sz w:val="32"/>
            <w:shd w:val="clear" w:color="auto" w:fill="FFFFFF"/>
          </w:rPr>
          <w:delText>主要原因包括：......，计划接待</w:delText>
        </w:r>
      </w:del>
      <w:del w:id="620" w:author="Administrator" w:date="2025-02-18T10:52:37Z">
        <w:r>
          <w:rPr>
            <w:rFonts w:hint="eastAsia" w:ascii="仿宋" w:hAnsi="仿宋" w:eastAsia="仿宋" w:cs="仿宋"/>
            <w:sz w:val="32"/>
            <w:szCs w:val="32"/>
          </w:rPr>
          <w:delText>××批××人</w:delText>
        </w:r>
      </w:del>
      <w:del w:id="621" w:author="Administrator" w:date="2025-02-18T10:52:37Z">
        <w:r>
          <w:rPr>
            <w:rFonts w:hint="eastAsia" w:ascii="仿宋" w:hAnsi="仿宋" w:eastAsia="仿宋" w:cs="仿宋"/>
            <w:sz w:val="32"/>
            <w:shd w:val="clear" w:color="auto" w:fill="FFFFFF"/>
          </w:rPr>
          <w:delText>。</w:delText>
        </w:r>
      </w:del>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textAlignment w:val="auto"/>
        <w:rPr>
          <w:ins w:id="622" w:author="Administrator" w:date="2025-02-18T10:53:00Z"/>
          <w:rFonts w:hint="eastAsia" w:ascii="仿宋" w:hAnsi="仿宋" w:eastAsia="仿宋" w:cs="仿宋"/>
          <w:sz w:val="32"/>
          <w:szCs w:val="32"/>
        </w:rPr>
      </w:pPr>
      <w:r>
        <w:rPr>
          <w:rFonts w:hint="eastAsia" w:ascii="仿宋" w:hAnsi="仿宋" w:eastAsia="仿宋" w:cs="仿宋"/>
          <w:sz w:val="32"/>
          <w:szCs w:val="32"/>
        </w:rPr>
        <w:t>（二）</w:t>
      </w:r>
      <w:ins w:id="623" w:author="Administrator" w:date="2025-02-18T10:53:00Z">
        <w:r>
          <w:rPr>
            <w:rFonts w:hint="eastAsia" w:ascii="仿宋" w:hAnsi="仿宋" w:eastAsia="仿宋" w:cs="仿宋"/>
            <w:sz w:val="32"/>
            <w:szCs w:val="32"/>
          </w:rPr>
          <w:t>琼海市嘉积中学</w:t>
        </w:r>
      </w:ins>
      <w:ins w:id="624" w:author="Administrator" w:date="2025-02-18T10:53:00Z">
        <w:r>
          <w:rPr>
            <w:rFonts w:hint="eastAsia" w:ascii="仿宋" w:hAnsi="仿宋" w:eastAsia="仿宋" w:cs="仿宋"/>
            <w:b/>
            <w:sz w:val="32"/>
            <w:szCs w:val="32"/>
          </w:rPr>
          <w:t>202</w:t>
        </w:r>
      </w:ins>
      <w:ins w:id="625" w:author="Administrator" w:date="2025-02-18T10:53:03Z">
        <w:r>
          <w:rPr>
            <w:rFonts w:hint="eastAsia" w:ascii="仿宋" w:hAnsi="仿宋" w:eastAsia="仿宋" w:cs="仿宋"/>
            <w:b/>
            <w:sz w:val="32"/>
            <w:szCs w:val="32"/>
            <w:lang w:val="en-US" w:eastAsia="zh-CN"/>
          </w:rPr>
          <w:t>5</w:t>
        </w:r>
      </w:ins>
      <w:ins w:id="626" w:author="Administrator" w:date="2025-02-18T10:53:00Z">
        <w:r>
          <w:rPr>
            <w:rFonts w:hint="eastAsia" w:ascii="仿宋" w:hAnsi="仿宋" w:eastAsia="仿宋" w:cs="仿宋"/>
            <w:sz w:val="32"/>
            <w:szCs w:val="32"/>
          </w:rPr>
          <w:t>年政府性基金预算“三公”经费预算数为0万元，其中：</w:t>
        </w:r>
      </w:ins>
    </w:p>
    <w:p>
      <w:pPr>
        <w:widowControl/>
        <w:numPr>
          <w:ilvl w:val="0"/>
          <w:numId w:val="0"/>
        </w:numPr>
        <w:adjustRightInd w:val="0"/>
        <w:snapToGrid w:val="0"/>
        <w:spacing w:line="360" w:lineRule="auto"/>
        <w:ind w:firstLine="640" w:firstLineChars="200"/>
        <w:rPr>
          <w:ins w:id="628" w:author="Administrator" w:date="2025-02-18T10:52:57Z"/>
          <w:rFonts w:hint="eastAsia" w:ascii="仿宋" w:hAnsi="仿宋" w:eastAsia="仿宋" w:cs="仿宋"/>
          <w:sz w:val="32"/>
          <w:szCs w:val="32"/>
        </w:rPr>
        <w:pPrChange w:id="627" w:author="Administrator" w:date="2025-02-18T16:52:57Z">
          <w:pPr>
            <w:spacing w:line="578" w:lineRule="exact"/>
            <w:ind w:firstLine="640" w:firstLineChars="200"/>
          </w:pPr>
        </w:pPrChange>
      </w:pPr>
      <w:ins w:id="629" w:author="Administrator" w:date="2025-02-18T10:53:00Z">
        <w:r>
          <w:rPr>
            <w:rFonts w:hint="eastAsia" w:ascii="仿宋" w:hAnsi="仿宋" w:eastAsia="仿宋" w:cs="仿宋"/>
            <w:sz w:val="32"/>
            <w:szCs w:val="22"/>
            <w:shd w:val="clear" w:color="auto" w:fill="FFFFFF"/>
          </w:rPr>
          <w:t>因公出国（境）经费</w:t>
        </w:r>
      </w:ins>
      <w:ins w:id="630" w:author="Administrator" w:date="2025-02-18T10:53:00Z">
        <w:r>
          <w:rPr>
            <w:rFonts w:hint="eastAsia" w:ascii="仿宋" w:hAnsi="仿宋" w:eastAsia="仿宋" w:cs="仿宋"/>
            <w:sz w:val="32"/>
            <w:szCs w:val="32"/>
          </w:rPr>
          <w:t>0万元</w:t>
        </w:r>
      </w:ins>
      <w:ins w:id="631" w:author="Administrator" w:date="2025-02-18T10:53:00Z">
        <w:r>
          <w:rPr>
            <w:rFonts w:hint="eastAsia" w:ascii="仿宋" w:hAnsi="仿宋" w:eastAsia="仿宋" w:cs="仿宋"/>
            <w:sz w:val="32"/>
            <w:szCs w:val="22"/>
            <w:shd w:val="clear" w:color="auto" w:fill="FFFFFF"/>
          </w:rPr>
          <w:t>，与上年预算持平；公务用车购置及运行费</w:t>
        </w:r>
      </w:ins>
      <w:ins w:id="632" w:author="Administrator" w:date="2025-02-18T10:53:00Z">
        <w:r>
          <w:rPr>
            <w:rFonts w:hint="eastAsia" w:ascii="仿宋" w:hAnsi="仿宋" w:eastAsia="仿宋" w:cs="仿宋"/>
            <w:sz w:val="32"/>
            <w:szCs w:val="32"/>
          </w:rPr>
          <w:t>0万元（其中，</w:t>
        </w:r>
      </w:ins>
      <w:ins w:id="633" w:author="Administrator" w:date="2025-02-18T10:53:00Z">
        <w:r>
          <w:rPr>
            <w:rFonts w:hint="eastAsia" w:ascii="仿宋" w:hAnsi="仿宋" w:eastAsia="仿宋" w:cs="仿宋"/>
            <w:sz w:val="32"/>
            <w:szCs w:val="22"/>
            <w:shd w:val="clear" w:color="auto" w:fill="FFFFFF"/>
          </w:rPr>
          <w:t>公务用车购置费</w:t>
        </w:r>
      </w:ins>
      <w:ins w:id="634" w:author="Administrator" w:date="2025-02-18T10:53:00Z">
        <w:r>
          <w:rPr>
            <w:rFonts w:hint="eastAsia" w:ascii="仿宋" w:hAnsi="仿宋" w:eastAsia="仿宋" w:cs="仿宋"/>
            <w:sz w:val="32"/>
            <w:szCs w:val="32"/>
          </w:rPr>
          <w:t>0万元</w:t>
        </w:r>
      </w:ins>
      <w:ins w:id="635" w:author="Administrator" w:date="2025-02-18T10:53:00Z">
        <w:r>
          <w:rPr>
            <w:rFonts w:hint="eastAsia" w:ascii="仿宋" w:hAnsi="仿宋" w:eastAsia="仿宋" w:cs="仿宋"/>
            <w:sz w:val="32"/>
            <w:szCs w:val="22"/>
            <w:shd w:val="clear" w:color="auto" w:fill="FFFFFF"/>
          </w:rPr>
          <w:t>，公务用车运行费</w:t>
        </w:r>
      </w:ins>
      <w:ins w:id="636" w:author="Administrator" w:date="2025-02-18T10:53:00Z">
        <w:r>
          <w:rPr>
            <w:rFonts w:hint="eastAsia" w:ascii="仿宋" w:hAnsi="仿宋" w:eastAsia="仿宋" w:cs="仿宋"/>
            <w:sz w:val="32"/>
            <w:szCs w:val="32"/>
          </w:rPr>
          <w:t>0万元）</w:t>
        </w:r>
      </w:ins>
      <w:ins w:id="637" w:author="Administrator" w:date="2025-02-18T10:53:00Z">
        <w:r>
          <w:rPr>
            <w:rFonts w:hint="eastAsia" w:ascii="仿宋" w:hAnsi="仿宋" w:eastAsia="仿宋" w:cs="仿宋"/>
            <w:sz w:val="32"/>
            <w:szCs w:val="22"/>
            <w:shd w:val="clear" w:color="auto" w:fill="FFFFFF"/>
          </w:rPr>
          <w:t>，与上年预算持平；</w:t>
        </w:r>
      </w:ins>
      <w:ins w:id="638" w:author="Administrator" w:date="2025-02-18T10:53:00Z">
        <w:r>
          <w:rPr>
            <w:rFonts w:hint="eastAsia" w:ascii="仿宋" w:hAnsi="仿宋" w:eastAsia="仿宋" w:cs="仿宋"/>
            <w:sz w:val="32"/>
            <w:szCs w:val="32"/>
          </w:rPr>
          <w:t>公务接待费0</w:t>
        </w:r>
      </w:ins>
      <w:ins w:id="639" w:author="Administrator" w:date="2025-02-18T10:53:00Z">
        <w:r>
          <w:rPr>
            <w:rFonts w:hint="eastAsia" w:ascii="仿宋" w:hAnsi="仿宋" w:eastAsia="仿宋" w:cs="仿宋"/>
            <w:sz w:val="32"/>
            <w:szCs w:val="22"/>
            <w:shd w:val="clear" w:color="auto" w:fill="FFFFFF"/>
          </w:rPr>
          <w:t>万元，与上年预算持平。</w:t>
        </w:r>
      </w:ins>
      <w:ins w:id="640" w:author="Administrator" w:date="2025-02-18T10:53:00Z">
        <w:r>
          <w:rPr>
            <w:rFonts w:hint="eastAsia" w:ascii="仿宋" w:hAnsi="仿宋" w:eastAsia="仿宋" w:cs="仿宋"/>
            <w:sz w:val="32"/>
            <w:szCs w:val="22"/>
            <w:shd w:val="clear" w:color="auto" w:fill="FFFFFF"/>
            <w:lang w:val="en-US" w:eastAsia="zh-CN"/>
          </w:rPr>
          <w:t>主要是单位无三公预算安排。</w:t>
        </w:r>
      </w:ins>
    </w:p>
    <w:p>
      <w:pPr>
        <w:spacing w:line="578" w:lineRule="exact"/>
        <w:ind w:firstLine="0" w:firstLineChars="0"/>
        <w:rPr>
          <w:del w:id="642" w:author="Administrator" w:date="2025-02-18T10:53:13Z"/>
          <w:rFonts w:hint="eastAsia" w:ascii="仿宋" w:hAnsi="仿宋" w:eastAsia="仿宋" w:cs="仿宋"/>
          <w:sz w:val="32"/>
          <w:szCs w:val="32"/>
        </w:rPr>
        <w:pPrChange w:id="641" w:author="Administrator" w:date="2025-02-18T10:52:40Z">
          <w:pPr>
            <w:spacing w:line="578" w:lineRule="exact"/>
            <w:ind w:firstLine="640" w:firstLineChars="200"/>
          </w:pPr>
        </w:pPrChange>
      </w:pPr>
      <w:del w:id="643" w:author="Administrator" w:date="2025-02-18T10:53:13Z">
        <w:r>
          <w:rPr>
            <w:rFonts w:hint="eastAsia" w:ascii="仿宋" w:hAnsi="仿宋" w:eastAsia="仿宋" w:cs="仿宋"/>
            <w:sz w:val="32"/>
            <w:szCs w:val="32"/>
          </w:rPr>
          <w:delText>××（部门或单位）××年政府性基金预算“三公”经费预算数为××万元，其中：</w:delText>
        </w:r>
      </w:del>
    </w:p>
    <w:p>
      <w:pPr>
        <w:spacing w:line="578" w:lineRule="exact"/>
        <w:rPr>
          <w:del w:id="644" w:author="Administrator" w:date="2025-02-18T10:53:13Z"/>
          <w:rFonts w:hint="eastAsia" w:ascii="仿宋" w:hAnsi="仿宋" w:eastAsia="仿宋" w:cs="仿宋"/>
          <w:sz w:val="32"/>
          <w:shd w:val="clear" w:color="auto" w:fill="FFFFFF"/>
        </w:rPr>
      </w:pPr>
      <w:del w:id="645" w:author="Administrator" w:date="2025-02-18T10:53:13Z">
        <w:r>
          <w:rPr>
            <w:rFonts w:hint="eastAsia" w:ascii="仿宋" w:hAnsi="仿宋" w:eastAsia="仿宋" w:cs="仿宋"/>
            <w:sz w:val="32"/>
            <w:shd w:val="clear" w:color="auto" w:fill="FFFFFF"/>
          </w:rPr>
          <w:delText xml:space="preserve">    因公出国（境）经费</w:delText>
        </w:r>
      </w:del>
      <w:del w:id="646" w:author="Administrator" w:date="2025-02-18T10:53:13Z">
        <w:r>
          <w:rPr>
            <w:rFonts w:hint="eastAsia" w:ascii="仿宋" w:hAnsi="仿宋" w:eastAsia="仿宋" w:cs="仿宋"/>
            <w:sz w:val="32"/>
            <w:szCs w:val="32"/>
          </w:rPr>
          <w:delText>××万元</w:delText>
        </w:r>
      </w:del>
      <w:del w:id="647" w:author="Administrator" w:date="2025-02-18T10:53:13Z">
        <w:r>
          <w:rPr>
            <w:rFonts w:hint="eastAsia" w:ascii="仿宋" w:hAnsi="仿宋" w:eastAsia="仿宋" w:cs="仿宋"/>
            <w:sz w:val="32"/>
            <w:shd w:val="clear" w:color="auto" w:fill="FFFFFF"/>
          </w:rPr>
          <w:delText>，与上年预算持平/较上年预算下降</w:delText>
        </w:r>
      </w:del>
      <w:del w:id="648" w:author="Administrator" w:date="2025-02-18T10:53:13Z">
        <w:r>
          <w:rPr>
            <w:rFonts w:hint="eastAsia" w:ascii="仿宋" w:hAnsi="仿宋" w:eastAsia="仿宋" w:cs="仿宋"/>
            <w:sz w:val="32"/>
            <w:szCs w:val="32"/>
          </w:rPr>
          <w:delText>××</w:delText>
        </w:r>
      </w:del>
      <w:del w:id="649" w:author="Administrator" w:date="2025-02-18T10:53:13Z">
        <w:r>
          <w:rPr>
            <w:rFonts w:hint="eastAsia" w:ascii="仿宋" w:hAnsi="仿宋" w:eastAsia="仿宋" w:cs="仿宋"/>
            <w:sz w:val="32"/>
            <w:shd w:val="clear" w:color="auto" w:fill="FFFFFF"/>
          </w:rPr>
          <w:delText>%/较上年预算增长</w:delText>
        </w:r>
      </w:del>
      <w:del w:id="650" w:author="Administrator" w:date="2025-02-18T10:53:13Z">
        <w:r>
          <w:rPr>
            <w:rFonts w:hint="eastAsia" w:ascii="仿宋" w:hAnsi="仿宋" w:eastAsia="仿宋" w:cs="仿宋"/>
            <w:sz w:val="32"/>
            <w:szCs w:val="32"/>
          </w:rPr>
          <w:delText>××</w:delText>
        </w:r>
      </w:del>
      <w:del w:id="651" w:author="Administrator" w:date="2025-02-18T10:53:13Z">
        <w:r>
          <w:rPr>
            <w:rFonts w:hint="eastAsia" w:ascii="仿宋" w:hAnsi="仿宋" w:eastAsia="仿宋" w:cs="仿宋"/>
            <w:sz w:val="32"/>
            <w:shd w:val="clear" w:color="auto" w:fill="FFFFFF"/>
          </w:rPr>
          <w:delText>%。</w:delText>
        </w:r>
      </w:del>
      <w:del w:id="652" w:author="Administrator" w:date="2025-02-18T10:53:13Z">
        <w:r>
          <w:rPr>
            <w:rFonts w:hint="eastAsia" w:ascii="仿宋" w:hAnsi="仿宋" w:eastAsia="仿宋" w:cs="仿宋"/>
            <w:sz w:val="32"/>
          </w:rPr>
          <w:delText>下降/增长的</w:delText>
        </w:r>
      </w:del>
      <w:del w:id="653" w:author="Administrator" w:date="2025-02-18T10:53:13Z">
        <w:r>
          <w:rPr>
            <w:rFonts w:hint="eastAsia" w:ascii="仿宋" w:hAnsi="仿宋" w:eastAsia="仿宋" w:cs="仿宋"/>
            <w:sz w:val="32"/>
            <w:shd w:val="clear" w:color="auto" w:fill="FFFFFF"/>
          </w:rPr>
          <w:delText>主要原因包括：......。根据×××（如外事部门等）安排的</w:delText>
        </w:r>
      </w:del>
      <w:del w:id="654" w:author="Administrator" w:date="2025-02-18T10:53:13Z">
        <w:r>
          <w:rPr>
            <w:rFonts w:hint="eastAsia" w:ascii="仿宋" w:hAnsi="仿宋" w:eastAsia="仿宋" w:cs="仿宋"/>
            <w:sz w:val="32"/>
            <w:szCs w:val="32"/>
          </w:rPr>
          <w:delText>××</w:delText>
        </w:r>
      </w:del>
      <w:del w:id="655" w:author="Administrator" w:date="2025-02-18T10:53:13Z">
        <w:r>
          <w:rPr>
            <w:rFonts w:hint="eastAsia" w:ascii="仿宋" w:hAnsi="仿宋" w:eastAsia="仿宋" w:cs="仿宋"/>
            <w:sz w:val="32"/>
            <w:shd w:val="clear" w:color="auto" w:fill="FFFFFF"/>
          </w:rPr>
          <w:delText>年出国计划，拟安排出国（境）组</w:delText>
        </w:r>
      </w:del>
      <w:del w:id="656" w:author="Administrator" w:date="2025-02-18T10:53:13Z">
        <w:r>
          <w:rPr>
            <w:rFonts w:hint="eastAsia" w:ascii="仿宋" w:hAnsi="仿宋" w:eastAsia="仿宋" w:cs="仿宋"/>
            <w:sz w:val="32"/>
            <w:szCs w:val="32"/>
          </w:rPr>
          <w:delText>××</w:delText>
        </w:r>
      </w:del>
      <w:del w:id="657" w:author="Administrator" w:date="2025-02-18T10:53:13Z">
        <w:r>
          <w:rPr>
            <w:rFonts w:hint="eastAsia" w:ascii="仿宋" w:hAnsi="仿宋" w:eastAsia="仿宋" w:cs="仿宋"/>
            <w:sz w:val="32"/>
            <w:shd w:val="clear" w:color="auto" w:fill="FFFFFF"/>
          </w:rPr>
          <w:delText>次，出国（境）</w:delText>
        </w:r>
      </w:del>
      <w:del w:id="658" w:author="Administrator" w:date="2025-02-18T10:53:13Z">
        <w:r>
          <w:rPr>
            <w:rFonts w:hint="eastAsia" w:ascii="仿宋" w:hAnsi="仿宋" w:eastAsia="仿宋" w:cs="仿宋"/>
            <w:sz w:val="32"/>
            <w:szCs w:val="32"/>
          </w:rPr>
          <w:delText>××</w:delText>
        </w:r>
      </w:del>
      <w:del w:id="659" w:author="Administrator" w:date="2025-02-18T10:53:13Z">
        <w:r>
          <w:rPr>
            <w:rFonts w:hint="eastAsia" w:ascii="仿宋" w:hAnsi="仿宋" w:eastAsia="仿宋" w:cs="仿宋"/>
            <w:sz w:val="32"/>
            <w:shd w:val="clear" w:color="auto" w:fill="FFFFFF"/>
          </w:rPr>
          <w:delText>人。出国（境）团组主要包括：1.×××团组：目的地为×××，人数为</w:delText>
        </w:r>
      </w:del>
      <w:del w:id="660" w:author="Administrator" w:date="2025-02-18T10:53:13Z">
        <w:r>
          <w:rPr>
            <w:rFonts w:hint="eastAsia" w:ascii="仿宋" w:hAnsi="仿宋" w:eastAsia="仿宋" w:cs="仿宋"/>
            <w:sz w:val="32"/>
            <w:szCs w:val="32"/>
          </w:rPr>
          <w:delText>××</w:delText>
        </w:r>
      </w:del>
      <w:del w:id="661" w:author="Administrator" w:date="2025-02-18T10:53:13Z">
        <w:r>
          <w:rPr>
            <w:rFonts w:hint="eastAsia" w:ascii="仿宋" w:hAnsi="仿宋" w:eastAsia="仿宋" w:cs="仿宋"/>
            <w:sz w:val="32"/>
            <w:shd w:val="clear" w:color="auto" w:fill="FFFFFF"/>
          </w:rPr>
          <w:delText>人，天数为</w:delText>
        </w:r>
      </w:del>
      <w:del w:id="662" w:author="Administrator" w:date="2025-02-18T10:53:13Z">
        <w:r>
          <w:rPr>
            <w:rFonts w:hint="eastAsia" w:ascii="仿宋" w:hAnsi="仿宋" w:eastAsia="仿宋" w:cs="仿宋"/>
            <w:sz w:val="32"/>
            <w:szCs w:val="32"/>
          </w:rPr>
          <w:delText>××</w:delText>
        </w:r>
      </w:del>
      <w:del w:id="663" w:author="Administrator" w:date="2025-02-18T10:53:13Z">
        <w:r>
          <w:rPr>
            <w:rFonts w:hint="eastAsia" w:ascii="仿宋" w:hAnsi="仿宋" w:eastAsia="仿宋" w:cs="仿宋"/>
            <w:sz w:val="32"/>
            <w:shd w:val="clear" w:color="auto" w:fill="FFFFFF"/>
          </w:rPr>
          <w:delText>天，主要任务为×××；......公务用车购置及运行费</w:delText>
        </w:r>
      </w:del>
      <w:del w:id="664" w:author="Administrator" w:date="2025-02-18T10:53:13Z">
        <w:r>
          <w:rPr>
            <w:rFonts w:hint="eastAsia" w:ascii="仿宋" w:hAnsi="仿宋" w:eastAsia="仿宋" w:cs="仿宋"/>
            <w:sz w:val="32"/>
            <w:szCs w:val="32"/>
          </w:rPr>
          <w:delText>××万元（其中，</w:delText>
        </w:r>
      </w:del>
      <w:del w:id="665" w:author="Administrator" w:date="2025-02-18T10:53:13Z">
        <w:r>
          <w:rPr>
            <w:rFonts w:hint="eastAsia" w:ascii="仿宋" w:hAnsi="仿宋" w:eastAsia="仿宋" w:cs="仿宋"/>
            <w:sz w:val="32"/>
            <w:shd w:val="clear" w:color="auto" w:fill="FFFFFF"/>
          </w:rPr>
          <w:delText>公务用车购置费</w:delText>
        </w:r>
      </w:del>
      <w:del w:id="666" w:author="Administrator" w:date="2025-02-18T10:53:13Z">
        <w:r>
          <w:rPr>
            <w:rFonts w:hint="eastAsia" w:ascii="仿宋" w:hAnsi="仿宋" w:eastAsia="仿宋" w:cs="仿宋"/>
            <w:sz w:val="32"/>
            <w:szCs w:val="32"/>
          </w:rPr>
          <w:delText>××万元</w:delText>
        </w:r>
      </w:del>
      <w:del w:id="667" w:author="Administrator" w:date="2025-02-18T10:53:13Z">
        <w:r>
          <w:rPr>
            <w:rFonts w:hint="eastAsia" w:ascii="仿宋" w:hAnsi="仿宋" w:eastAsia="仿宋" w:cs="仿宋"/>
            <w:sz w:val="32"/>
            <w:shd w:val="clear" w:color="auto" w:fill="FFFFFF"/>
          </w:rPr>
          <w:delText>，公务用车运行</w:delText>
        </w:r>
      </w:del>
      <w:del w:id="668" w:author="Administrator" w:date="2025-02-18T10:53:13Z">
        <w:r>
          <w:rPr>
            <w:rFonts w:hint="eastAsia" w:ascii="仿宋" w:hAnsi="仿宋" w:eastAsia="仿宋" w:cs="仿宋"/>
            <w:sz w:val="32"/>
            <w:shd w:val="clear" w:color="auto" w:fill="FFFFFF"/>
            <w:lang w:eastAsia="zh-CN"/>
          </w:rPr>
          <w:delText>维护</w:delText>
        </w:r>
      </w:del>
      <w:del w:id="669" w:author="Administrator" w:date="2025-02-18T10:53:13Z">
        <w:r>
          <w:rPr>
            <w:rFonts w:hint="eastAsia" w:ascii="仿宋" w:hAnsi="仿宋" w:eastAsia="仿宋" w:cs="仿宋"/>
            <w:sz w:val="32"/>
            <w:shd w:val="clear" w:color="auto" w:fill="FFFFFF"/>
          </w:rPr>
          <w:delText>费</w:delText>
        </w:r>
      </w:del>
      <w:del w:id="670" w:author="Administrator" w:date="2025-02-18T10:53:13Z">
        <w:r>
          <w:rPr>
            <w:rFonts w:hint="eastAsia" w:ascii="仿宋" w:hAnsi="仿宋" w:eastAsia="仿宋" w:cs="仿宋"/>
            <w:sz w:val="32"/>
            <w:szCs w:val="32"/>
          </w:rPr>
          <w:delText>××万元）</w:delText>
        </w:r>
      </w:del>
      <w:del w:id="671" w:author="Administrator" w:date="2025-02-18T10:53:13Z">
        <w:r>
          <w:rPr>
            <w:rFonts w:hint="eastAsia" w:ascii="仿宋" w:hAnsi="仿宋" w:eastAsia="仿宋" w:cs="仿宋"/>
            <w:sz w:val="32"/>
            <w:shd w:val="clear" w:color="auto" w:fill="FFFFFF"/>
          </w:rPr>
          <w:delText>，与上年预算持平/较上年预算下降</w:delText>
        </w:r>
      </w:del>
      <w:del w:id="672" w:author="Administrator" w:date="2025-02-18T10:53:13Z">
        <w:r>
          <w:rPr>
            <w:rFonts w:hint="eastAsia" w:ascii="仿宋" w:hAnsi="仿宋" w:eastAsia="仿宋" w:cs="仿宋"/>
            <w:sz w:val="32"/>
            <w:szCs w:val="32"/>
          </w:rPr>
          <w:delText>××</w:delText>
        </w:r>
      </w:del>
      <w:del w:id="673" w:author="Administrator" w:date="2025-02-18T10:53:13Z">
        <w:r>
          <w:rPr>
            <w:rFonts w:hint="eastAsia" w:ascii="仿宋" w:hAnsi="仿宋" w:eastAsia="仿宋" w:cs="仿宋"/>
            <w:sz w:val="32"/>
            <w:shd w:val="clear" w:color="auto" w:fill="FFFFFF"/>
          </w:rPr>
          <w:delText>%/较上年预算增长</w:delText>
        </w:r>
      </w:del>
      <w:del w:id="674" w:author="Administrator" w:date="2025-02-18T10:53:13Z">
        <w:r>
          <w:rPr>
            <w:rFonts w:hint="eastAsia" w:ascii="仿宋" w:hAnsi="仿宋" w:eastAsia="仿宋" w:cs="仿宋"/>
            <w:sz w:val="32"/>
            <w:szCs w:val="32"/>
          </w:rPr>
          <w:delText>××</w:delText>
        </w:r>
      </w:del>
      <w:del w:id="675" w:author="Administrator" w:date="2025-02-18T10:53:13Z">
        <w:r>
          <w:rPr>
            <w:rFonts w:hint="eastAsia" w:ascii="仿宋" w:hAnsi="仿宋" w:eastAsia="仿宋" w:cs="仿宋"/>
            <w:sz w:val="32"/>
            <w:shd w:val="clear" w:color="auto" w:fill="FFFFFF"/>
          </w:rPr>
          <w:delText>%。</w:delText>
        </w:r>
      </w:del>
      <w:del w:id="676" w:author="Administrator" w:date="2025-02-18T10:53:13Z">
        <w:r>
          <w:rPr>
            <w:rFonts w:hint="eastAsia" w:ascii="仿宋" w:hAnsi="仿宋" w:eastAsia="仿宋" w:cs="仿宋"/>
            <w:sz w:val="32"/>
          </w:rPr>
          <w:delText>下降/增长的</w:delText>
        </w:r>
      </w:del>
      <w:del w:id="677" w:author="Administrator" w:date="2025-02-18T10:53:13Z">
        <w:r>
          <w:rPr>
            <w:rFonts w:hint="eastAsia" w:ascii="仿宋" w:hAnsi="仿宋" w:eastAsia="仿宋" w:cs="仿宋"/>
            <w:sz w:val="32"/>
            <w:shd w:val="clear" w:color="auto" w:fill="FFFFFF"/>
          </w:rPr>
          <w:delText>主要原因包括：......；公务车保有量</w:delText>
        </w:r>
      </w:del>
      <w:del w:id="678" w:author="Administrator" w:date="2025-02-18T10:53:13Z">
        <w:r>
          <w:rPr>
            <w:rFonts w:hint="eastAsia" w:ascii="仿宋" w:hAnsi="仿宋" w:eastAsia="仿宋" w:cs="仿宋"/>
            <w:sz w:val="32"/>
            <w:szCs w:val="32"/>
          </w:rPr>
          <w:delText>××辆，计划购置××辆</w:delText>
        </w:r>
      </w:del>
      <w:del w:id="679" w:author="Administrator" w:date="2025-02-18T10:53:13Z">
        <w:r>
          <w:rPr>
            <w:rFonts w:hint="eastAsia" w:ascii="仿宋" w:hAnsi="仿宋" w:eastAsia="仿宋" w:cs="仿宋"/>
            <w:sz w:val="32"/>
            <w:shd w:val="clear" w:color="auto" w:fill="FFFFFF"/>
          </w:rPr>
          <w:delText>。</w:delText>
        </w:r>
      </w:del>
      <w:del w:id="680" w:author="Administrator" w:date="2025-02-18T10:53:13Z">
        <w:r>
          <w:rPr>
            <w:rFonts w:hint="eastAsia" w:ascii="仿宋" w:hAnsi="仿宋" w:eastAsia="仿宋" w:cs="仿宋"/>
            <w:sz w:val="32"/>
            <w:szCs w:val="32"/>
          </w:rPr>
          <w:delText>公务接待费××</w:delText>
        </w:r>
      </w:del>
      <w:del w:id="681" w:author="Administrator" w:date="2025-02-18T10:53:13Z">
        <w:r>
          <w:rPr>
            <w:rFonts w:hint="eastAsia" w:ascii="仿宋" w:hAnsi="仿宋" w:eastAsia="仿宋" w:cs="仿宋"/>
            <w:sz w:val="32"/>
            <w:shd w:val="clear" w:color="auto" w:fill="FFFFFF"/>
          </w:rPr>
          <w:delText>万元，与上年预算持平/较上年预算下降</w:delText>
        </w:r>
      </w:del>
      <w:del w:id="682" w:author="Administrator" w:date="2025-02-18T10:53:13Z">
        <w:r>
          <w:rPr>
            <w:rFonts w:hint="eastAsia" w:ascii="仿宋" w:hAnsi="仿宋" w:eastAsia="仿宋" w:cs="仿宋"/>
            <w:sz w:val="32"/>
            <w:szCs w:val="32"/>
          </w:rPr>
          <w:delText>××</w:delText>
        </w:r>
      </w:del>
      <w:del w:id="683" w:author="Administrator" w:date="2025-02-18T10:53:13Z">
        <w:r>
          <w:rPr>
            <w:rFonts w:hint="eastAsia" w:ascii="仿宋" w:hAnsi="仿宋" w:eastAsia="仿宋" w:cs="仿宋"/>
            <w:sz w:val="32"/>
            <w:shd w:val="clear" w:color="auto" w:fill="FFFFFF"/>
          </w:rPr>
          <w:delText>%/较上年预算增长</w:delText>
        </w:r>
      </w:del>
      <w:del w:id="684" w:author="Administrator" w:date="2025-02-18T10:53:13Z">
        <w:r>
          <w:rPr>
            <w:rFonts w:hint="eastAsia" w:ascii="仿宋" w:hAnsi="仿宋" w:eastAsia="仿宋" w:cs="仿宋"/>
            <w:sz w:val="32"/>
            <w:szCs w:val="32"/>
          </w:rPr>
          <w:delText>××</w:delText>
        </w:r>
      </w:del>
      <w:del w:id="685" w:author="Administrator" w:date="2025-02-18T10:53:13Z">
        <w:r>
          <w:rPr>
            <w:rFonts w:hint="eastAsia" w:ascii="仿宋" w:hAnsi="仿宋" w:eastAsia="仿宋" w:cs="仿宋"/>
            <w:sz w:val="32"/>
            <w:shd w:val="clear" w:color="auto" w:fill="FFFFFF"/>
          </w:rPr>
          <w:delText>%，</w:delText>
        </w:r>
      </w:del>
      <w:del w:id="686" w:author="Administrator" w:date="2025-02-18T10:53:13Z">
        <w:r>
          <w:rPr>
            <w:rFonts w:hint="eastAsia" w:ascii="仿宋" w:hAnsi="仿宋" w:eastAsia="仿宋" w:cs="仿宋"/>
            <w:sz w:val="32"/>
          </w:rPr>
          <w:delText>下降/增长的</w:delText>
        </w:r>
      </w:del>
      <w:del w:id="687" w:author="Administrator" w:date="2025-02-18T10:53:13Z">
        <w:r>
          <w:rPr>
            <w:rFonts w:hint="eastAsia" w:ascii="仿宋" w:hAnsi="仿宋" w:eastAsia="仿宋" w:cs="仿宋"/>
            <w:sz w:val="32"/>
            <w:shd w:val="clear" w:color="auto" w:fill="FFFFFF"/>
          </w:rPr>
          <w:delText>主要原因包括：......。计划接待</w:delText>
        </w:r>
      </w:del>
      <w:del w:id="688" w:author="Administrator" w:date="2025-02-18T10:53:13Z">
        <w:r>
          <w:rPr>
            <w:rFonts w:hint="eastAsia" w:ascii="仿宋" w:hAnsi="仿宋" w:eastAsia="仿宋" w:cs="仿宋"/>
            <w:sz w:val="32"/>
            <w:szCs w:val="32"/>
          </w:rPr>
          <w:delText>××批××人</w:delText>
        </w:r>
      </w:del>
      <w:del w:id="689" w:author="Administrator" w:date="2025-02-18T10:53:13Z">
        <w:r>
          <w:rPr>
            <w:rFonts w:hint="eastAsia" w:ascii="仿宋" w:hAnsi="仿宋" w:eastAsia="仿宋" w:cs="仿宋"/>
            <w:sz w:val="32"/>
            <w:shd w:val="clear" w:color="auto" w:fill="FFFFFF"/>
          </w:rPr>
          <w:delText>。</w:delText>
        </w:r>
      </w:del>
    </w:p>
    <w:p>
      <w:pPr>
        <w:numPr>
          <w:ilvl w:val="0"/>
          <w:numId w:val="10"/>
        </w:numPr>
        <w:outlineLvl w:val="0"/>
        <w:rPr>
          <w:ins w:id="690" w:author="Administrator" w:date="2025-02-18T10:53:45Z"/>
          <w:rFonts w:hint="eastAsia" w:ascii="黑体" w:hAnsi="宋体" w:eastAsia="黑体" w:cs="Times New Roman"/>
          <w:sz w:val="32"/>
          <w:szCs w:val="22"/>
          <w:shd w:val="clear" w:color="auto" w:fill="FFFFFF"/>
        </w:rPr>
      </w:pPr>
      <w:del w:id="691" w:author="Administrator" w:date="2025-02-18T10:53:47Z">
        <w:r>
          <w:rPr>
            <w:rFonts w:hint="eastAsia" w:ascii="黑体" w:hAnsi="黑体" w:eastAsia="黑体" w:cs="Times New Roman"/>
            <w:sz w:val="32"/>
            <w:shd w:val="clear" w:color="auto" w:fill="FFFFFF"/>
          </w:rPr>
          <w:delText>五、</w:delText>
        </w:r>
      </w:del>
      <w:ins w:id="692" w:author="Administrator" w:date="2025-02-18T10:53:45Z">
        <w:r>
          <w:rPr>
            <w:rFonts w:hint="eastAsia" w:ascii="黑体" w:hAnsi="宋体" w:eastAsia="黑体" w:cs="Times New Roman"/>
            <w:sz w:val="32"/>
            <w:szCs w:val="22"/>
            <w:shd w:val="clear" w:color="auto" w:fill="FFFFFF"/>
          </w:rPr>
          <w:t>关于</w:t>
        </w:r>
      </w:ins>
      <w:ins w:id="693" w:author="Administrator" w:date="2025-02-18T10:53:45Z">
        <w:r>
          <w:rPr>
            <w:rFonts w:hint="eastAsia" w:ascii="黑体" w:hAnsi="宋体" w:eastAsia="黑体" w:cs="仿宋_GB2312"/>
            <w:sz w:val="32"/>
            <w:szCs w:val="32"/>
          </w:rPr>
          <w:t>琼海市嘉积中学</w:t>
        </w:r>
      </w:ins>
      <w:ins w:id="694" w:author="Administrator" w:date="2025-02-18T10:53:45Z">
        <w:r>
          <w:rPr>
            <w:rFonts w:hint="eastAsia" w:ascii="仿宋_GB2312" w:hAnsi="宋体" w:eastAsia="仿宋_GB2312" w:cs="仿宋_GB2312"/>
            <w:b/>
            <w:sz w:val="32"/>
            <w:szCs w:val="32"/>
          </w:rPr>
          <w:t>202</w:t>
        </w:r>
      </w:ins>
      <w:ins w:id="695" w:author="Administrator" w:date="2025-02-18T10:53:52Z">
        <w:r>
          <w:rPr>
            <w:rFonts w:hint="eastAsia" w:ascii="仿宋_GB2312" w:hAnsi="宋体" w:eastAsia="仿宋_GB2312" w:cs="仿宋_GB2312"/>
            <w:b/>
            <w:sz w:val="32"/>
            <w:szCs w:val="32"/>
            <w:lang w:val="en-US" w:eastAsia="zh-CN"/>
          </w:rPr>
          <w:t>5</w:t>
        </w:r>
      </w:ins>
      <w:ins w:id="696" w:author="Administrator" w:date="2025-02-18T10:53:45Z">
        <w:r>
          <w:rPr>
            <w:rFonts w:hint="eastAsia" w:ascii="黑体" w:hAnsi="宋体" w:eastAsia="黑体" w:cs="Times New Roman"/>
            <w:sz w:val="32"/>
            <w:szCs w:val="22"/>
            <w:shd w:val="clear" w:color="auto" w:fill="FFFFFF"/>
          </w:rPr>
          <w:t>年政府性基金预算当年拨款情况说明</w:t>
        </w:r>
      </w:ins>
    </w:p>
    <w:p>
      <w:pPr>
        <w:numPr>
          <w:ilvl w:val="0"/>
          <w:numId w:val="0"/>
        </w:numPr>
        <w:outlineLvl w:val="0"/>
        <w:rPr>
          <w:ins w:id="697" w:author="Administrator" w:date="2025-02-18T10:53:45Z"/>
          <w:rFonts w:hint="eastAsia" w:ascii="仿宋" w:hAnsi="仿宋" w:eastAsia="仿宋" w:cs="仿宋"/>
          <w:sz w:val="32"/>
          <w:szCs w:val="24"/>
        </w:rPr>
      </w:pPr>
      <w:ins w:id="698" w:author="Administrator" w:date="2025-02-18T10:53:45Z">
        <w:r>
          <w:rPr>
            <w:rFonts w:hint="eastAsia" w:ascii="仿宋" w:hAnsi="仿宋" w:eastAsia="仿宋" w:cs="仿宋"/>
            <w:sz w:val="32"/>
            <w:szCs w:val="24"/>
          </w:rPr>
          <w:t>（一）政府性基金预算当年规模变化情况</w:t>
        </w:r>
      </w:ins>
    </w:p>
    <w:p>
      <w:pPr>
        <w:keepNext w:val="0"/>
        <w:keepLines w:val="0"/>
        <w:pageBreakBefore w:val="0"/>
        <w:widowControl/>
        <w:kinsoku/>
        <w:wordWrap/>
        <w:overflowPunct/>
        <w:topLinePunct w:val="0"/>
        <w:autoSpaceDE/>
        <w:autoSpaceDN/>
        <w:bidi w:val="0"/>
        <w:adjustRightInd w:val="0"/>
        <w:snapToGrid w:val="0"/>
        <w:spacing w:line="360" w:lineRule="auto"/>
        <w:ind w:firstLine="640" w:firstLineChars="200"/>
        <w:textAlignment w:val="auto"/>
        <w:rPr>
          <w:ins w:id="700" w:author="Administrator" w:date="2025-02-18T10:53:45Z"/>
          <w:rFonts w:hint="eastAsia" w:ascii="仿宋" w:hAnsi="仿宋" w:eastAsia="仿宋" w:cs="仿宋"/>
          <w:sz w:val="32"/>
          <w:szCs w:val="24"/>
        </w:rPr>
        <w:pPrChange w:id="699" w:author="Administrator" w:date="2025-02-18T16:53:04Z">
          <w:pPr>
            <w:keepNext w:val="0"/>
            <w:keepLines w:val="0"/>
            <w:pageBreakBefore w:val="0"/>
            <w:widowControl/>
            <w:kinsoku/>
            <w:wordWrap/>
            <w:overflowPunct/>
            <w:topLinePunct w:val="0"/>
            <w:autoSpaceDE/>
            <w:autoSpaceDN/>
            <w:bidi w:val="0"/>
            <w:adjustRightInd w:val="0"/>
            <w:snapToGrid w:val="0"/>
            <w:spacing w:line="360" w:lineRule="auto"/>
            <w:ind w:firstLine="960" w:firstLineChars="300"/>
            <w:textAlignment w:val="auto"/>
          </w:pPr>
        </w:pPrChange>
      </w:pPr>
      <w:ins w:id="701" w:author="Administrator" w:date="2025-02-18T10:53:45Z">
        <w:r>
          <w:rPr>
            <w:rFonts w:hint="eastAsia" w:ascii="仿宋" w:hAnsi="仿宋" w:eastAsia="仿宋" w:cs="仿宋"/>
            <w:sz w:val="32"/>
            <w:szCs w:val="24"/>
            <w:lang w:val="en-US" w:eastAsia="zh-CN"/>
          </w:rPr>
          <w:t>琼海市嘉积中学202</w:t>
        </w:r>
      </w:ins>
      <w:ins w:id="702" w:author="Administrator" w:date="2025-02-18T10:54:06Z">
        <w:r>
          <w:rPr>
            <w:rFonts w:hint="eastAsia" w:ascii="仿宋" w:hAnsi="仿宋" w:eastAsia="仿宋" w:cs="仿宋"/>
            <w:sz w:val="32"/>
            <w:szCs w:val="24"/>
            <w:lang w:val="en-US" w:eastAsia="zh-CN"/>
          </w:rPr>
          <w:t>5</w:t>
        </w:r>
      </w:ins>
      <w:ins w:id="703" w:author="Administrator" w:date="2025-02-18T10:53:45Z">
        <w:r>
          <w:rPr>
            <w:rFonts w:hint="eastAsia" w:ascii="仿宋" w:hAnsi="仿宋" w:eastAsia="仿宋" w:cs="仿宋"/>
            <w:sz w:val="32"/>
            <w:szCs w:val="24"/>
          </w:rPr>
          <w:t>年政府性基金预算当年拨款</w:t>
        </w:r>
      </w:ins>
      <w:ins w:id="704" w:author="Administrator" w:date="2025-02-18T10:53:45Z">
        <w:r>
          <w:rPr>
            <w:rFonts w:hint="eastAsia" w:ascii="仿宋" w:hAnsi="仿宋" w:eastAsia="仿宋" w:cs="仿宋"/>
            <w:sz w:val="32"/>
            <w:szCs w:val="24"/>
            <w:lang w:val="en-US" w:eastAsia="zh-CN"/>
          </w:rPr>
          <w:t>2</w:t>
        </w:r>
      </w:ins>
      <w:ins w:id="705" w:author="Administrator" w:date="2025-02-18T10:54:34Z">
        <w:r>
          <w:rPr>
            <w:rFonts w:hint="eastAsia" w:ascii="仿宋" w:hAnsi="仿宋" w:eastAsia="仿宋" w:cs="仿宋"/>
            <w:sz w:val="32"/>
            <w:szCs w:val="24"/>
            <w:lang w:val="en-US" w:eastAsia="zh-CN"/>
          </w:rPr>
          <w:t>95</w:t>
        </w:r>
      </w:ins>
      <w:ins w:id="706" w:author="Administrator" w:date="2025-02-18T10:54:36Z">
        <w:r>
          <w:rPr>
            <w:rFonts w:hint="eastAsia" w:ascii="仿宋" w:hAnsi="仿宋" w:eastAsia="仿宋" w:cs="仿宋"/>
            <w:sz w:val="32"/>
            <w:szCs w:val="24"/>
            <w:lang w:val="en-US" w:eastAsia="zh-CN"/>
          </w:rPr>
          <w:t>.32</w:t>
        </w:r>
      </w:ins>
      <w:ins w:id="707" w:author="Administrator" w:date="2025-02-18T10:53:45Z">
        <w:r>
          <w:rPr>
            <w:rFonts w:hint="eastAsia" w:ascii="仿宋" w:hAnsi="仿宋" w:eastAsia="仿宋" w:cs="仿宋"/>
            <w:sz w:val="32"/>
            <w:szCs w:val="24"/>
          </w:rPr>
          <w:t>万元，比上年预算数</w:t>
        </w:r>
      </w:ins>
      <w:ins w:id="708" w:author="Administrator" w:date="2025-02-18T11:00:16Z">
        <w:r>
          <w:rPr>
            <w:rFonts w:hint="eastAsia" w:ascii="仿宋" w:hAnsi="仿宋" w:eastAsia="仿宋" w:cs="仿宋"/>
            <w:sz w:val="32"/>
            <w:szCs w:val="24"/>
            <w:lang w:val="en-US" w:eastAsia="zh-CN"/>
          </w:rPr>
          <w:t>增加</w:t>
        </w:r>
      </w:ins>
      <w:ins w:id="709" w:author="Administrator" w:date="2025-02-18T10:55:13Z">
        <w:r>
          <w:rPr>
            <w:rFonts w:hint="eastAsia" w:ascii="仿宋" w:hAnsi="仿宋" w:eastAsia="仿宋" w:cs="仿宋"/>
            <w:sz w:val="32"/>
            <w:szCs w:val="32"/>
            <w:lang w:val="en-US" w:eastAsia="zh-CN"/>
          </w:rPr>
          <w:t>3</w:t>
        </w:r>
      </w:ins>
      <w:ins w:id="710" w:author="Administrator" w:date="2025-02-18T10:55:14Z">
        <w:r>
          <w:rPr>
            <w:rFonts w:hint="eastAsia" w:ascii="仿宋" w:hAnsi="仿宋" w:eastAsia="仿宋" w:cs="仿宋"/>
            <w:sz w:val="32"/>
            <w:szCs w:val="32"/>
            <w:lang w:val="en-US" w:eastAsia="zh-CN"/>
          </w:rPr>
          <w:t>2.99</w:t>
        </w:r>
      </w:ins>
      <w:ins w:id="711" w:author="Administrator" w:date="2025-02-18T10:53:45Z">
        <w:r>
          <w:rPr>
            <w:rFonts w:hint="eastAsia" w:ascii="仿宋" w:hAnsi="仿宋" w:eastAsia="仿宋" w:cs="仿宋"/>
            <w:sz w:val="32"/>
            <w:szCs w:val="24"/>
          </w:rPr>
          <w:t>万元，主要是</w:t>
        </w:r>
      </w:ins>
      <w:ins w:id="712" w:author="Administrator" w:date="2025-02-18T10:53:45Z">
        <w:r>
          <w:rPr>
            <w:rFonts w:hint="eastAsia" w:ascii="仿宋" w:hAnsi="仿宋" w:eastAsia="仿宋" w:cs="仿宋"/>
            <w:sz w:val="32"/>
            <w:szCs w:val="24"/>
            <w:lang w:val="en-US" w:eastAsia="zh-CN"/>
          </w:rPr>
          <w:t>项目支出</w:t>
        </w:r>
      </w:ins>
      <w:ins w:id="713" w:author="Administrator" w:date="2025-02-18T11:00:30Z">
        <w:r>
          <w:rPr>
            <w:rFonts w:hint="eastAsia" w:ascii="仿宋" w:hAnsi="仿宋" w:eastAsia="仿宋" w:cs="仿宋"/>
            <w:sz w:val="32"/>
            <w:szCs w:val="24"/>
            <w:lang w:val="en-US" w:eastAsia="zh-CN"/>
          </w:rPr>
          <w:t>增加</w:t>
        </w:r>
      </w:ins>
      <w:ins w:id="714" w:author="Administrator" w:date="2025-02-18T10:53:45Z">
        <w:r>
          <w:rPr>
            <w:rFonts w:hint="eastAsia" w:ascii="仿宋" w:hAnsi="仿宋" w:eastAsia="仿宋" w:cs="仿宋"/>
            <w:sz w:val="32"/>
            <w:szCs w:val="24"/>
          </w:rPr>
          <w:t>。</w:t>
        </w:r>
      </w:ins>
    </w:p>
    <w:p>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ins w:id="715" w:author="Administrator" w:date="2025-02-18T10:53:45Z"/>
          <w:rFonts w:hint="eastAsia" w:ascii="仿宋" w:hAnsi="仿宋" w:eastAsia="仿宋" w:cs="仿宋"/>
          <w:sz w:val="32"/>
          <w:szCs w:val="24"/>
        </w:rPr>
      </w:pPr>
      <w:ins w:id="716" w:author="Administrator" w:date="2025-02-18T10:53:45Z">
        <w:r>
          <w:rPr>
            <w:rFonts w:hint="eastAsia" w:ascii="仿宋" w:hAnsi="仿宋" w:eastAsia="仿宋" w:cs="仿宋"/>
            <w:sz w:val="32"/>
            <w:szCs w:val="24"/>
          </w:rPr>
          <w:t>（二）政府性基金预算当年拨款结构情况</w:t>
        </w:r>
      </w:ins>
    </w:p>
    <w:p>
      <w:pPr>
        <w:widowControl/>
        <w:adjustRightInd w:val="0"/>
        <w:snapToGrid w:val="0"/>
        <w:spacing w:line="360" w:lineRule="auto"/>
        <w:ind w:firstLine="800" w:firstLineChars="250"/>
        <w:rPr>
          <w:ins w:id="718" w:author="Administrator" w:date="2025-02-18T11:01:34Z"/>
          <w:rFonts w:hint="eastAsia" w:ascii="仿宋" w:hAnsi="仿宋" w:eastAsia="仿宋" w:cs="仿宋"/>
          <w:sz w:val="32"/>
          <w:szCs w:val="24"/>
          <w:lang w:eastAsia="zh-CN"/>
        </w:rPr>
        <w:pPrChange w:id="717" w:author="Administrator" w:date="2025-02-18T11:01:32Z">
          <w:pPr>
            <w:spacing w:line="578" w:lineRule="exact"/>
            <w:ind w:firstLine="640" w:firstLineChars="200"/>
          </w:pPr>
        </w:pPrChange>
      </w:pPr>
      <w:ins w:id="719" w:author="Administrator" w:date="2025-02-18T10:53:45Z">
        <w:r>
          <w:rPr>
            <w:rFonts w:hint="eastAsia" w:ascii="仿宋" w:hAnsi="仿宋" w:eastAsia="仿宋" w:cs="仿宋"/>
            <w:sz w:val="32"/>
            <w:szCs w:val="32"/>
            <w:lang w:val="en-US" w:eastAsia="zh-CN"/>
          </w:rPr>
          <w:t>城乡社区</w:t>
        </w:r>
      </w:ins>
      <w:ins w:id="720" w:author="Administrator" w:date="2025-02-18T10:53:45Z">
        <w:r>
          <w:rPr>
            <w:rFonts w:hint="eastAsia" w:ascii="仿宋" w:hAnsi="仿宋" w:eastAsia="仿宋" w:cs="仿宋"/>
            <w:sz w:val="32"/>
            <w:szCs w:val="32"/>
          </w:rPr>
          <w:t>支出（类）支出</w:t>
        </w:r>
      </w:ins>
      <w:ins w:id="721" w:author="Administrator" w:date="2025-02-18T10:58:07Z">
        <w:r>
          <w:rPr>
            <w:rFonts w:hint="eastAsia" w:ascii="仿宋" w:hAnsi="仿宋" w:eastAsia="仿宋" w:cs="仿宋"/>
            <w:sz w:val="32"/>
            <w:szCs w:val="32"/>
            <w:lang w:val="en-US" w:eastAsia="zh-CN"/>
          </w:rPr>
          <w:t>29</w:t>
        </w:r>
      </w:ins>
      <w:ins w:id="722" w:author="Administrator" w:date="2025-02-18T10:58:08Z">
        <w:r>
          <w:rPr>
            <w:rFonts w:hint="eastAsia" w:ascii="仿宋" w:hAnsi="仿宋" w:eastAsia="仿宋" w:cs="仿宋"/>
            <w:sz w:val="32"/>
            <w:szCs w:val="32"/>
            <w:lang w:val="en-US" w:eastAsia="zh-CN"/>
          </w:rPr>
          <w:t>5</w:t>
        </w:r>
      </w:ins>
      <w:ins w:id="723" w:author="Administrator" w:date="2025-02-18T10:58:09Z">
        <w:r>
          <w:rPr>
            <w:rFonts w:hint="eastAsia" w:ascii="仿宋" w:hAnsi="仿宋" w:eastAsia="仿宋" w:cs="仿宋"/>
            <w:sz w:val="32"/>
            <w:szCs w:val="32"/>
            <w:lang w:val="en-US" w:eastAsia="zh-CN"/>
          </w:rPr>
          <w:t>.</w:t>
        </w:r>
      </w:ins>
      <w:ins w:id="724" w:author="Administrator" w:date="2025-02-18T10:58:10Z">
        <w:r>
          <w:rPr>
            <w:rFonts w:hint="eastAsia" w:ascii="仿宋" w:hAnsi="仿宋" w:eastAsia="仿宋" w:cs="仿宋"/>
            <w:sz w:val="32"/>
            <w:szCs w:val="32"/>
            <w:lang w:val="en-US" w:eastAsia="zh-CN"/>
          </w:rPr>
          <w:t>32</w:t>
        </w:r>
      </w:ins>
      <w:ins w:id="725" w:author="Administrator" w:date="2025-02-18T10:53:45Z">
        <w:r>
          <w:rPr>
            <w:rFonts w:hint="eastAsia" w:ascii="仿宋" w:hAnsi="仿宋" w:eastAsia="仿宋" w:cs="仿宋"/>
            <w:sz w:val="32"/>
            <w:szCs w:val="24"/>
          </w:rPr>
          <w:t>万元，占</w:t>
        </w:r>
      </w:ins>
      <w:ins w:id="726" w:author="Administrator" w:date="2025-02-18T10:53:45Z">
        <w:r>
          <w:rPr>
            <w:rFonts w:hint="eastAsia" w:ascii="仿宋" w:hAnsi="仿宋" w:eastAsia="仿宋" w:cs="仿宋"/>
            <w:sz w:val="32"/>
            <w:szCs w:val="24"/>
            <w:lang w:val="en-US" w:eastAsia="zh-CN"/>
          </w:rPr>
          <w:t>100</w:t>
        </w:r>
      </w:ins>
      <w:ins w:id="727" w:author="Administrator" w:date="2025-02-18T10:53:45Z">
        <w:r>
          <w:rPr>
            <w:rFonts w:hint="eastAsia" w:ascii="仿宋" w:hAnsi="仿宋" w:eastAsia="仿宋" w:cs="仿宋"/>
            <w:sz w:val="32"/>
            <w:szCs w:val="24"/>
          </w:rPr>
          <w:t>%</w:t>
        </w:r>
      </w:ins>
      <w:ins w:id="728" w:author="Administrator" w:date="2025-02-18T10:53:45Z">
        <w:r>
          <w:rPr>
            <w:rFonts w:hint="eastAsia" w:ascii="仿宋" w:hAnsi="仿宋" w:eastAsia="仿宋" w:cs="仿宋"/>
            <w:sz w:val="32"/>
            <w:szCs w:val="24"/>
            <w:lang w:eastAsia="zh-CN"/>
          </w:rPr>
          <w:t>。</w:t>
        </w:r>
      </w:ins>
    </w:p>
    <w:p>
      <w:pPr>
        <w:widowControl/>
        <w:adjustRightInd w:val="0"/>
        <w:snapToGrid w:val="0"/>
        <w:spacing w:line="360" w:lineRule="auto"/>
        <w:ind w:firstLine="0" w:firstLineChars="0"/>
        <w:rPr>
          <w:del w:id="730" w:author="Administrator" w:date="2025-02-18T10:58:22Z"/>
          <w:rFonts w:ascii="黑体" w:hAnsi="黑体" w:eastAsia="黑体" w:cs="Times New Roman"/>
          <w:sz w:val="32"/>
          <w:shd w:val="clear" w:color="auto" w:fill="FFFFFF"/>
        </w:rPr>
        <w:pPrChange w:id="729" w:author="Administrator" w:date="2025-02-18T11:01:54Z">
          <w:pPr>
            <w:spacing w:line="578" w:lineRule="exact"/>
            <w:ind w:firstLine="640" w:firstLineChars="200"/>
          </w:pPr>
        </w:pPrChange>
      </w:pPr>
      <w:ins w:id="731" w:author="Administrator" w:date="2025-02-18T11:01:42Z">
        <w:r>
          <w:rPr>
            <w:rFonts w:hint="eastAsia" w:ascii="仿宋" w:hAnsi="仿宋" w:eastAsia="仿宋" w:cs="仿宋"/>
            <w:sz w:val="32"/>
            <w:szCs w:val="24"/>
            <w:lang w:val="en-US" w:eastAsia="zh-CN"/>
          </w:rPr>
          <w:t>（</w:t>
        </w:r>
      </w:ins>
      <w:ins w:id="732" w:author="Administrator" w:date="2025-02-18T11:01:45Z">
        <w:r>
          <w:rPr>
            <w:rFonts w:hint="eastAsia" w:ascii="仿宋" w:hAnsi="仿宋" w:eastAsia="仿宋" w:cs="仿宋"/>
            <w:sz w:val="32"/>
            <w:szCs w:val="24"/>
            <w:lang w:val="en-US" w:eastAsia="zh-CN"/>
          </w:rPr>
          <w:t>三</w:t>
        </w:r>
      </w:ins>
      <w:ins w:id="733" w:author="Administrator" w:date="2025-02-18T11:01:42Z">
        <w:r>
          <w:rPr>
            <w:rFonts w:hint="eastAsia" w:ascii="仿宋" w:hAnsi="仿宋" w:eastAsia="仿宋" w:cs="仿宋"/>
            <w:sz w:val="32"/>
            <w:szCs w:val="24"/>
            <w:lang w:val="en-US" w:eastAsia="zh-CN"/>
          </w:rPr>
          <w:t>）</w:t>
        </w:r>
      </w:ins>
      <w:del w:id="734" w:author="Administrator" w:date="2025-02-18T10:58:22Z">
        <w:r>
          <w:rPr>
            <w:rFonts w:hint="eastAsia" w:ascii="黑体" w:hAnsi="黑体" w:eastAsia="黑体" w:cs="Times New Roman"/>
            <w:sz w:val="32"/>
            <w:shd w:val="clear" w:color="auto" w:fill="FFFFFF"/>
          </w:rPr>
          <w:delText>关于</w:delText>
        </w:r>
      </w:del>
      <w:del w:id="735" w:author="Administrator" w:date="2025-02-18T10:58:22Z">
        <w:r>
          <w:rPr>
            <w:rFonts w:hint="eastAsia" w:ascii="仿宋_GB2312" w:hAnsi="黑体" w:eastAsia="仿宋_GB2312"/>
            <w:sz w:val="32"/>
            <w:szCs w:val="32"/>
          </w:rPr>
          <w:delText>××</w:delText>
        </w:r>
      </w:del>
      <w:del w:id="736" w:author="Administrator" w:date="2025-02-18T10:58:22Z">
        <w:r>
          <w:rPr>
            <w:rFonts w:hint="eastAsia" w:ascii="黑体" w:hAnsi="黑体" w:eastAsia="黑体" w:cs="Times New Roman"/>
            <w:sz w:val="32"/>
            <w:shd w:val="clear" w:color="auto" w:fill="FFFFFF"/>
          </w:rPr>
          <w:delText>（部门或单位）</w:delText>
        </w:r>
      </w:del>
      <w:del w:id="737" w:author="Administrator" w:date="2025-02-18T10:58:22Z">
        <w:r>
          <w:rPr>
            <w:rFonts w:hint="eastAsia" w:ascii="仿宋_GB2312" w:hAnsi="黑体" w:eastAsia="仿宋_GB2312"/>
            <w:sz w:val="32"/>
            <w:szCs w:val="32"/>
          </w:rPr>
          <w:delText>××</w:delText>
        </w:r>
      </w:del>
      <w:del w:id="738" w:author="Administrator" w:date="2025-02-18T10:58:22Z">
        <w:r>
          <w:rPr>
            <w:rFonts w:ascii="黑体" w:hAnsi="黑体" w:eastAsia="黑体" w:cs="Times New Roman"/>
            <w:sz w:val="32"/>
            <w:shd w:val="clear" w:color="auto" w:fill="FFFFFF"/>
          </w:rPr>
          <w:delText>年</w:delText>
        </w:r>
      </w:del>
      <w:del w:id="739" w:author="Administrator" w:date="2025-02-18T10:58:22Z">
        <w:r>
          <w:rPr>
            <w:rFonts w:hint="eastAsia" w:ascii="黑体" w:hAnsi="黑体" w:eastAsia="黑体" w:cs="Times New Roman"/>
            <w:sz w:val="32"/>
            <w:shd w:val="clear" w:color="auto" w:fill="FFFFFF"/>
          </w:rPr>
          <w:delText>政府性基金预算当年拨款情况说明</w:delText>
        </w:r>
      </w:del>
    </w:p>
    <w:p>
      <w:pPr>
        <w:widowControl/>
        <w:adjustRightInd w:val="0"/>
        <w:snapToGrid w:val="0"/>
        <w:spacing w:line="360" w:lineRule="auto"/>
        <w:ind w:firstLine="0" w:firstLineChars="0"/>
        <w:jc w:val="left"/>
        <w:rPr>
          <w:del w:id="741" w:author="Administrator" w:date="2025-02-18T10:58:22Z"/>
          <w:rFonts w:ascii="楷体" w:hAnsi="楷体" w:eastAsia="楷体"/>
          <w:sz w:val="32"/>
          <w:szCs w:val="32"/>
        </w:rPr>
        <w:pPrChange w:id="740" w:author="Administrator" w:date="2025-02-18T11:01:54Z">
          <w:pPr>
            <w:spacing w:line="578" w:lineRule="exact"/>
            <w:ind w:firstLine="640"/>
            <w:jc w:val="left"/>
          </w:pPr>
        </w:pPrChange>
      </w:pPr>
      <w:del w:id="742" w:author="Administrator" w:date="2025-02-18T10:58:22Z">
        <w:r>
          <w:rPr>
            <w:rFonts w:hint="eastAsia" w:ascii="楷体" w:hAnsi="楷体" w:eastAsia="楷体"/>
            <w:sz w:val="32"/>
            <w:szCs w:val="32"/>
          </w:rPr>
          <w:delText>（一）政府性基金预算当年规模变化情况</w:delText>
        </w:r>
      </w:del>
    </w:p>
    <w:p>
      <w:pPr>
        <w:widowControl/>
        <w:adjustRightInd w:val="0"/>
        <w:snapToGrid w:val="0"/>
        <w:spacing w:line="360" w:lineRule="auto"/>
        <w:ind w:firstLine="0" w:firstLineChars="0"/>
        <w:rPr>
          <w:del w:id="744" w:author="Administrator" w:date="2025-02-18T10:58:22Z"/>
          <w:rFonts w:hint="eastAsia" w:ascii="仿宋" w:hAnsi="仿宋" w:eastAsia="仿宋" w:cs="仿宋"/>
          <w:sz w:val="32"/>
          <w:szCs w:val="32"/>
        </w:rPr>
        <w:pPrChange w:id="743" w:author="Administrator" w:date="2025-02-18T11:01:54Z">
          <w:pPr>
            <w:spacing w:line="578" w:lineRule="exact"/>
            <w:ind w:firstLine="640" w:firstLineChars="200"/>
          </w:pPr>
        </w:pPrChange>
      </w:pPr>
      <w:del w:id="745" w:author="Administrator" w:date="2025-02-18T10:58:22Z">
        <w:r>
          <w:rPr>
            <w:rFonts w:hint="eastAsia" w:ascii="仿宋" w:hAnsi="仿宋" w:eastAsia="仿宋" w:cs="仿宋"/>
            <w:sz w:val="32"/>
            <w:szCs w:val="32"/>
          </w:rPr>
          <w:delText>××（部门或单位）××年政府性基金预算当年拨款××万元，比上年预算数增加/减少/持平××万元，主要是……。</w:delText>
        </w:r>
      </w:del>
    </w:p>
    <w:p>
      <w:pPr>
        <w:widowControl/>
        <w:adjustRightInd w:val="0"/>
        <w:snapToGrid w:val="0"/>
        <w:spacing w:line="360" w:lineRule="auto"/>
        <w:ind w:firstLine="0" w:firstLineChars="0"/>
        <w:jc w:val="left"/>
        <w:rPr>
          <w:del w:id="747" w:author="Administrator" w:date="2025-02-18T10:58:22Z"/>
          <w:rFonts w:ascii="楷体" w:hAnsi="楷体" w:eastAsia="楷体"/>
          <w:sz w:val="32"/>
          <w:szCs w:val="32"/>
        </w:rPr>
        <w:pPrChange w:id="746" w:author="Administrator" w:date="2025-02-18T11:01:54Z">
          <w:pPr>
            <w:spacing w:line="578" w:lineRule="exact"/>
            <w:ind w:firstLine="640"/>
            <w:jc w:val="left"/>
          </w:pPr>
        </w:pPrChange>
      </w:pPr>
      <w:del w:id="748" w:author="Administrator" w:date="2025-02-18T10:58:22Z">
        <w:r>
          <w:rPr>
            <w:rFonts w:hint="eastAsia" w:ascii="楷体" w:hAnsi="楷体" w:eastAsia="楷体"/>
            <w:sz w:val="32"/>
            <w:szCs w:val="32"/>
          </w:rPr>
          <w:delText>（二）政府性基金预算当年拨款结构情况</w:delText>
        </w:r>
      </w:del>
    </w:p>
    <w:p>
      <w:pPr>
        <w:widowControl/>
        <w:adjustRightInd w:val="0"/>
        <w:snapToGrid w:val="0"/>
        <w:spacing w:line="360" w:lineRule="auto"/>
        <w:ind w:firstLine="0" w:firstLineChars="0"/>
        <w:rPr>
          <w:del w:id="750" w:author="Administrator" w:date="2025-02-18T10:58:22Z"/>
          <w:rFonts w:hint="eastAsia" w:ascii="仿宋" w:hAnsi="仿宋" w:eastAsia="仿宋" w:cs="仿宋"/>
          <w:sz w:val="32"/>
          <w:szCs w:val="32"/>
        </w:rPr>
        <w:pPrChange w:id="749" w:author="Administrator" w:date="2025-02-18T11:01:54Z">
          <w:pPr>
            <w:spacing w:line="578" w:lineRule="exact"/>
            <w:ind w:firstLine="800" w:firstLineChars="250"/>
          </w:pPr>
        </w:pPrChange>
      </w:pPr>
      <w:del w:id="751" w:author="Administrator" w:date="2025-02-18T10:58:22Z">
        <w:r>
          <w:rPr>
            <w:rFonts w:hint="eastAsia" w:ascii="仿宋" w:hAnsi="仿宋" w:eastAsia="仿宋" w:cs="仿宋"/>
            <w:sz w:val="32"/>
            <w:szCs w:val="32"/>
          </w:rPr>
          <w:delText>科学技术支出（类）支出××万元，占×%；文化体育与传媒支出（类）支出××万元，占×%；社会保障和就业支出（类）支出××万元，占×%；节能环保（类）支出××万元，占×%；……。</w:delText>
        </w:r>
      </w:del>
    </w:p>
    <w:p>
      <w:pPr>
        <w:widowControl/>
        <w:adjustRightInd w:val="0"/>
        <w:snapToGrid w:val="0"/>
        <w:spacing w:line="360" w:lineRule="auto"/>
        <w:ind w:firstLine="0" w:firstLineChars="0"/>
        <w:jc w:val="left"/>
        <w:rPr>
          <w:ins w:id="753" w:author="Administrator" w:date="2025-02-18T10:59:09Z"/>
          <w:rFonts w:hint="eastAsia" w:ascii="楷体" w:hAnsi="楷体" w:eastAsia="楷体"/>
          <w:sz w:val="32"/>
          <w:szCs w:val="32"/>
        </w:rPr>
        <w:pPrChange w:id="752" w:author="Administrator" w:date="2025-02-18T11:01:54Z">
          <w:pPr>
            <w:spacing w:line="578" w:lineRule="exact"/>
            <w:ind w:firstLine="640"/>
            <w:jc w:val="left"/>
          </w:pPr>
        </w:pPrChange>
      </w:pPr>
      <w:del w:id="754" w:author="Administrator" w:date="2025-02-18T10:59:09Z">
        <w:r>
          <w:rPr>
            <w:rFonts w:hint="eastAsia" w:ascii="楷体" w:hAnsi="楷体" w:eastAsia="楷体"/>
            <w:sz w:val="32"/>
            <w:szCs w:val="32"/>
          </w:rPr>
          <w:delText>（三）</w:delText>
        </w:r>
      </w:del>
      <w:r>
        <w:rPr>
          <w:rFonts w:hint="eastAsia" w:ascii="楷体" w:hAnsi="楷体" w:eastAsia="楷体"/>
          <w:sz w:val="32"/>
          <w:szCs w:val="32"/>
        </w:rPr>
        <w:t>政府性基金预算当年拨款具体使用情况</w:t>
      </w:r>
    </w:p>
    <w:p>
      <w:pPr>
        <w:widowControl/>
        <w:numPr>
          <w:ilvl w:val="0"/>
          <w:numId w:val="0"/>
        </w:numPr>
        <w:adjustRightInd w:val="0"/>
        <w:snapToGrid w:val="0"/>
        <w:spacing w:line="360" w:lineRule="auto"/>
        <w:ind w:leftChars="200" w:firstLine="640" w:firstLineChars="200"/>
        <w:jc w:val="left"/>
        <w:rPr>
          <w:rFonts w:hint="eastAsia" w:ascii="楷体" w:hAnsi="楷体" w:eastAsia="楷体"/>
          <w:sz w:val="32"/>
          <w:szCs w:val="32"/>
        </w:rPr>
        <w:pPrChange w:id="755" w:author="Administrator" w:date="2025-02-18T16:53:12Z">
          <w:pPr>
            <w:spacing w:line="578" w:lineRule="exact"/>
            <w:ind w:firstLine="640"/>
            <w:jc w:val="left"/>
          </w:pPr>
        </w:pPrChange>
      </w:pPr>
      <w:ins w:id="756" w:author="Administrator" w:date="2025-02-18T10:59:11Z">
        <w:r>
          <w:rPr>
            <w:rFonts w:hint="eastAsia" w:ascii="仿宋" w:hAnsi="仿宋" w:eastAsia="仿宋" w:cs="仿宋"/>
            <w:sz w:val="32"/>
            <w:szCs w:val="32"/>
            <w:lang w:val="en-US" w:eastAsia="zh-CN"/>
          </w:rPr>
          <w:t>城乡社区</w:t>
        </w:r>
      </w:ins>
      <w:ins w:id="757" w:author="Administrator" w:date="2025-02-18T10:59:11Z">
        <w:r>
          <w:rPr>
            <w:rFonts w:hint="eastAsia" w:ascii="仿宋" w:hAnsi="仿宋" w:eastAsia="仿宋" w:cs="仿宋"/>
            <w:sz w:val="32"/>
            <w:szCs w:val="32"/>
          </w:rPr>
          <w:t>支出（类）</w:t>
        </w:r>
      </w:ins>
      <w:ins w:id="758" w:author="Administrator" w:date="2025-02-18T10:59:11Z">
        <w:r>
          <w:rPr>
            <w:rFonts w:hint="eastAsia" w:ascii="仿宋" w:hAnsi="仿宋" w:eastAsia="仿宋" w:cs="仿宋"/>
            <w:sz w:val="32"/>
            <w:szCs w:val="32"/>
            <w:lang w:val="en-US" w:eastAsia="zh-CN"/>
          </w:rPr>
          <w:t>国有土地使用权出让收入安排的支出</w:t>
        </w:r>
      </w:ins>
      <w:ins w:id="759" w:author="Administrator" w:date="2025-02-18T10:59:11Z">
        <w:r>
          <w:rPr>
            <w:rFonts w:hint="eastAsia" w:ascii="仿宋" w:hAnsi="仿宋" w:eastAsia="仿宋" w:cs="仿宋"/>
            <w:sz w:val="32"/>
            <w:szCs w:val="32"/>
          </w:rPr>
          <w:t>（款）其他国有土地使用权出让收入安排的支出</w:t>
        </w:r>
      </w:ins>
      <w:ins w:id="760" w:author="Administrator" w:date="2025-02-18T10:59:11Z">
        <w:r>
          <w:rPr>
            <w:rFonts w:hint="eastAsia" w:ascii="仿宋" w:hAnsi="仿宋" w:eastAsia="仿宋" w:cs="仿宋"/>
            <w:sz w:val="32"/>
            <w:szCs w:val="32"/>
            <w:lang w:eastAsia="zh-CN"/>
          </w:rPr>
          <w:t>（</w:t>
        </w:r>
      </w:ins>
      <w:ins w:id="761" w:author="Administrator" w:date="2025-02-18T10:59:11Z">
        <w:r>
          <w:rPr>
            <w:rFonts w:hint="eastAsia" w:ascii="仿宋" w:hAnsi="仿宋" w:eastAsia="仿宋" w:cs="仿宋"/>
            <w:sz w:val="32"/>
            <w:szCs w:val="32"/>
          </w:rPr>
          <w:t>项）</w:t>
        </w:r>
      </w:ins>
      <w:ins w:id="762" w:author="Administrator" w:date="2025-02-18T10:59:11Z">
        <w:r>
          <w:rPr>
            <w:rFonts w:hint="eastAsia" w:ascii="仿宋" w:hAnsi="仿宋" w:eastAsia="仿宋" w:cs="仿宋"/>
            <w:sz w:val="32"/>
            <w:szCs w:val="32"/>
            <w:lang w:val="en-US" w:eastAsia="zh-CN"/>
          </w:rPr>
          <w:t>202</w:t>
        </w:r>
      </w:ins>
      <w:ins w:id="763" w:author="Administrator" w:date="2025-02-18T10:59:24Z">
        <w:r>
          <w:rPr>
            <w:rFonts w:hint="eastAsia" w:ascii="仿宋" w:hAnsi="仿宋" w:eastAsia="仿宋" w:cs="仿宋"/>
            <w:sz w:val="32"/>
            <w:szCs w:val="32"/>
            <w:lang w:val="en-US" w:eastAsia="zh-CN"/>
          </w:rPr>
          <w:t>5</w:t>
        </w:r>
      </w:ins>
      <w:ins w:id="764" w:author="Administrator" w:date="2025-02-18T10:59:11Z">
        <w:r>
          <w:rPr>
            <w:rFonts w:hint="eastAsia" w:ascii="仿宋" w:hAnsi="仿宋" w:eastAsia="仿宋" w:cs="仿宋"/>
            <w:sz w:val="32"/>
            <w:szCs w:val="24"/>
          </w:rPr>
          <w:t>年预算数为</w:t>
        </w:r>
      </w:ins>
      <w:ins w:id="765" w:author="Administrator" w:date="2025-02-18T10:59:11Z">
        <w:r>
          <w:rPr>
            <w:rFonts w:hint="eastAsia" w:ascii="仿宋" w:hAnsi="仿宋" w:eastAsia="仿宋" w:cs="仿宋"/>
            <w:sz w:val="32"/>
            <w:szCs w:val="24"/>
            <w:lang w:val="en-US" w:eastAsia="zh-CN"/>
          </w:rPr>
          <w:t>2</w:t>
        </w:r>
      </w:ins>
      <w:ins w:id="766" w:author="Administrator" w:date="2025-02-18T10:59:30Z">
        <w:r>
          <w:rPr>
            <w:rFonts w:hint="eastAsia" w:ascii="仿宋" w:hAnsi="仿宋" w:eastAsia="仿宋" w:cs="仿宋"/>
            <w:sz w:val="32"/>
            <w:szCs w:val="24"/>
            <w:lang w:val="en-US" w:eastAsia="zh-CN"/>
          </w:rPr>
          <w:t>95</w:t>
        </w:r>
      </w:ins>
      <w:ins w:id="767" w:author="Administrator" w:date="2025-02-18T10:59:31Z">
        <w:r>
          <w:rPr>
            <w:rFonts w:hint="eastAsia" w:ascii="仿宋" w:hAnsi="仿宋" w:eastAsia="仿宋" w:cs="仿宋"/>
            <w:sz w:val="32"/>
            <w:szCs w:val="24"/>
            <w:lang w:val="en-US" w:eastAsia="zh-CN"/>
          </w:rPr>
          <w:t>.3</w:t>
        </w:r>
      </w:ins>
      <w:ins w:id="768" w:author="Administrator" w:date="2025-02-18T10:59:32Z">
        <w:r>
          <w:rPr>
            <w:rFonts w:hint="eastAsia" w:ascii="仿宋" w:hAnsi="仿宋" w:eastAsia="仿宋" w:cs="仿宋"/>
            <w:sz w:val="32"/>
            <w:szCs w:val="24"/>
            <w:lang w:val="en-US" w:eastAsia="zh-CN"/>
          </w:rPr>
          <w:t>2</w:t>
        </w:r>
      </w:ins>
      <w:ins w:id="769" w:author="Administrator" w:date="2025-02-18T10:59:11Z">
        <w:r>
          <w:rPr>
            <w:rFonts w:hint="eastAsia" w:ascii="仿宋" w:hAnsi="仿宋" w:eastAsia="仿宋" w:cs="仿宋"/>
            <w:sz w:val="32"/>
            <w:szCs w:val="24"/>
          </w:rPr>
          <w:t>万元，比上年预算数</w:t>
        </w:r>
      </w:ins>
      <w:ins w:id="770" w:author="Administrator" w:date="2025-02-18T10:59:44Z">
        <w:r>
          <w:rPr>
            <w:rFonts w:hint="eastAsia" w:ascii="仿宋" w:hAnsi="仿宋" w:eastAsia="仿宋" w:cs="仿宋"/>
            <w:sz w:val="32"/>
            <w:szCs w:val="24"/>
            <w:lang w:val="en-US" w:eastAsia="zh-CN"/>
          </w:rPr>
          <w:t>增加</w:t>
        </w:r>
      </w:ins>
      <w:ins w:id="771" w:author="Administrator" w:date="2025-02-18T11:00:48Z">
        <w:r>
          <w:rPr>
            <w:rFonts w:hint="eastAsia" w:ascii="仿宋" w:hAnsi="仿宋" w:eastAsia="仿宋" w:cs="仿宋"/>
            <w:sz w:val="32"/>
            <w:szCs w:val="24"/>
            <w:lang w:val="en-US" w:eastAsia="zh-CN"/>
          </w:rPr>
          <w:t>32.</w:t>
        </w:r>
      </w:ins>
      <w:ins w:id="772" w:author="Administrator" w:date="2025-02-18T11:00:49Z">
        <w:r>
          <w:rPr>
            <w:rFonts w:hint="eastAsia" w:ascii="仿宋" w:hAnsi="仿宋" w:eastAsia="仿宋" w:cs="仿宋"/>
            <w:sz w:val="32"/>
            <w:szCs w:val="24"/>
            <w:lang w:val="en-US" w:eastAsia="zh-CN"/>
          </w:rPr>
          <w:t>99</w:t>
        </w:r>
      </w:ins>
      <w:ins w:id="773" w:author="Administrator" w:date="2025-02-18T10:59:11Z">
        <w:r>
          <w:rPr>
            <w:rFonts w:hint="eastAsia" w:ascii="仿宋" w:hAnsi="仿宋" w:eastAsia="仿宋" w:cs="仿宋"/>
            <w:sz w:val="32"/>
            <w:szCs w:val="24"/>
          </w:rPr>
          <w:t>万元，主要</w:t>
        </w:r>
      </w:ins>
      <w:ins w:id="774" w:author="Administrator" w:date="2025-02-18T10:59:11Z">
        <w:r>
          <w:rPr>
            <w:rFonts w:hint="eastAsia" w:ascii="仿宋" w:hAnsi="仿宋" w:eastAsia="仿宋" w:cs="仿宋"/>
            <w:sz w:val="32"/>
            <w:szCs w:val="24"/>
            <w:lang w:val="en-US" w:eastAsia="zh-CN"/>
          </w:rPr>
          <w:t>是项目支出</w:t>
        </w:r>
      </w:ins>
      <w:ins w:id="775" w:author="Administrator" w:date="2025-02-18T11:00:56Z">
        <w:r>
          <w:rPr>
            <w:rFonts w:hint="eastAsia" w:ascii="仿宋" w:hAnsi="仿宋" w:eastAsia="仿宋" w:cs="仿宋"/>
            <w:sz w:val="32"/>
            <w:szCs w:val="24"/>
            <w:lang w:val="en-US" w:eastAsia="zh-CN"/>
          </w:rPr>
          <w:t>增加</w:t>
        </w:r>
      </w:ins>
      <w:ins w:id="776" w:author="Administrator" w:date="2025-02-18T10:59:11Z">
        <w:r>
          <w:rPr>
            <w:rFonts w:hint="eastAsia" w:ascii="仿宋" w:hAnsi="仿宋" w:eastAsia="仿宋" w:cs="仿宋"/>
            <w:sz w:val="32"/>
            <w:szCs w:val="24"/>
          </w:rPr>
          <w:t>。</w:t>
        </w:r>
      </w:ins>
    </w:p>
    <w:p>
      <w:pPr>
        <w:spacing w:line="578" w:lineRule="exact"/>
        <w:ind w:firstLine="640" w:firstLineChars="200"/>
        <w:rPr>
          <w:del w:id="777" w:author="Administrator" w:date="2025-02-18T11:02:23Z"/>
          <w:rFonts w:hint="eastAsia" w:ascii="仿宋" w:hAnsi="仿宋" w:eastAsia="仿宋" w:cs="仿宋"/>
          <w:sz w:val="32"/>
          <w:szCs w:val="32"/>
        </w:rPr>
      </w:pPr>
      <w:del w:id="778" w:author="Administrator" w:date="2025-02-18T11:02:23Z">
        <w:r>
          <w:rPr>
            <w:rFonts w:hint="eastAsia" w:ascii="仿宋" w:hAnsi="仿宋" w:eastAsia="仿宋" w:cs="仿宋"/>
            <w:sz w:val="32"/>
            <w:szCs w:val="32"/>
          </w:rPr>
          <w:delText>1. 科学技术支出（类）核电站乏燃料处理处置基金支出（款）乏燃料运输（项）××年预算数为××万元，比上年预算数增加/减少/持平××万元，主要是……。</w:delText>
        </w:r>
      </w:del>
    </w:p>
    <w:p>
      <w:pPr>
        <w:spacing w:line="578" w:lineRule="exact"/>
        <w:ind w:firstLine="640" w:firstLineChars="200"/>
        <w:rPr>
          <w:del w:id="779" w:author="Administrator" w:date="2025-02-18T11:02:23Z"/>
          <w:rFonts w:hint="eastAsia" w:ascii="仿宋" w:hAnsi="仿宋" w:eastAsia="仿宋" w:cs="仿宋"/>
          <w:sz w:val="32"/>
          <w:szCs w:val="32"/>
        </w:rPr>
      </w:pPr>
      <w:del w:id="780" w:author="Administrator" w:date="2025-02-18T11:02:23Z">
        <w:r>
          <w:rPr>
            <w:rFonts w:hint="eastAsia" w:ascii="仿宋" w:hAnsi="仿宋" w:eastAsia="仿宋" w:cs="仿宋"/>
            <w:sz w:val="32"/>
            <w:szCs w:val="32"/>
          </w:rPr>
          <w:delText>2. 科学技术支出（类）核电站乏燃料处理处置基金支出（款）乏燃料离堆贮存（项）××年预算数为××万元，比上年预算数增加/减少/持平××万元，主要是……。</w:delText>
        </w:r>
      </w:del>
    </w:p>
    <w:p>
      <w:pPr>
        <w:rPr>
          <w:ins w:id="781" w:author="Administrator" w:date="2025-02-18T11:02:29Z"/>
          <w:rFonts w:hint="eastAsia" w:ascii="黑体" w:hAnsi="黑体" w:eastAsia="黑体" w:cs="Times New Roman"/>
          <w:sz w:val="32"/>
          <w:szCs w:val="24"/>
          <w:shd w:val="clear" w:color="auto" w:fill="FFFFFF"/>
        </w:rPr>
      </w:pPr>
      <w:r>
        <w:rPr>
          <w:rFonts w:hint="eastAsia" w:ascii="黑体" w:hAnsi="黑体" w:eastAsia="黑体" w:cs="Times New Roman"/>
          <w:sz w:val="32"/>
          <w:shd w:val="clear" w:color="auto" w:fill="FFFFFF"/>
        </w:rPr>
        <w:t>六、</w:t>
      </w:r>
      <w:ins w:id="782" w:author="Administrator" w:date="2025-02-18T11:02:29Z">
        <w:r>
          <w:rPr>
            <w:rFonts w:hint="eastAsia" w:ascii="黑体" w:hAnsi="黑体" w:eastAsia="黑体" w:cs="Times New Roman"/>
            <w:sz w:val="32"/>
            <w:szCs w:val="24"/>
            <w:shd w:val="clear" w:color="auto" w:fill="FFFFFF"/>
          </w:rPr>
          <w:t>关于</w:t>
        </w:r>
      </w:ins>
      <w:ins w:id="783" w:author="Administrator" w:date="2025-02-18T11:02:29Z">
        <w:r>
          <w:rPr>
            <w:rFonts w:hint="eastAsia" w:ascii="黑体" w:hAnsi="黑体" w:eastAsia="黑体" w:cs="Times New Roman"/>
            <w:sz w:val="32"/>
            <w:szCs w:val="24"/>
            <w:shd w:val="clear" w:color="auto" w:fill="FFFFFF"/>
            <w:lang w:val="en-US" w:eastAsia="zh-CN"/>
          </w:rPr>
          <w:t>琼海市嘉积中学202</w:t>
        </w:r>
      </w:ins>
      <w:ins w:id="784" w:author="Administrator" w:date="2025-02-18T11:02:41Z">
        <w:r>
          <w:rPr>
            <w:rFonts w:hint="eastAsia" w:ascii="黑体" w:hAnsi="黑体" w:eastAsia="黑体" w:cs="Times New Roman"/>
            <w:sz w:val="32"/>
            <w:szCs w:val="24"/>
            <w:shd w:val="clear" w:color="auto" w:fill="FFFFFF"/>
            <w:lang w:val="en-US" w:eastAsia="zh-CN"/>
          </w:rPr>
          <w:t>5</w:t>
        </w:r>
      </w:ins>
      <w:ins w:id="785" w:author="Administrator" w:date="2025-02-18T11:02:29Z">
        <w:r>
          <w:rPr>
            <w:rFonts w:hint="eastAsia" w:ascii="黑体" w:hAnsi="黑体" w:eastAsia="黑体" w:cs="Times New Roman"/>
            <w:sz w:val="32"/>
            <w:szCs w:val="24"/>
            <w:shd w:val="clear" w:color="auto" w:fill="FFFFFF"/>
          </w:rPr>
          <w:t>年收支预算情况的总体说明</w:t>
        </w:r>
      </w:ins>
    </w:p>
    <w:p>
      <w:pPr>
        <w:widowControl/>
        <w:adjustRightInd w:val="0"/>
        <w:snapToGrid w:val="0"/>
        <w:spacing w:line="360" w:lineRule="auto"/>
        <w:ind w:firstLine="640" w:firstLineChars="200"/>
        <w:rPr>
          <w:ins w:id="787" w:author="Administrator" w:date="2025-02-18T11:02:26Z"/>
          <w:rFonts w:hint="eastAsia" w:ascii="黑体" w:hAnsi="黑体" w:eastAsia="黑体" w:cs="Times New Roman"/>
          <w:sz w:val="32"/>
          <w:shd w:val="clear" w:color="auto" w:fill="FFFFFF"/>
        </w:rPr>
        <w:pPrChange w:id="786" w:author="Administrator" w:date="2025-02-18T15:49:05Z">
          <w:pPr>
            <w:spacing w:line="578" w:lineRule="exact"/>
            <w:ind w:firstLine="640" w:firstLineChars="200"/>
          </w:pPr>
        </w:pPrChange>
      </w:pPr>
      <w:ins w:id="788" w:author="Administrator" w:date="2025-02-18T11:02:29Z">
        <w:r>
          <w:rPr>
            <w:rFonts w:hint="eastAsia" w:ascii="仿宋" w:hAnsi="仿宋" w:eastAsia="仿宋" w:cs="仿宋"/>
            <w:sz w:val="32"/>
            <w:szCs w:val="32"/>
          </w:rPr>
          <w:t>按照综合预算原则，</w:t>
        </w:r>
      </w:ins>
      <w:ins w:id="789" w:author="Administrator" w:date="2025-02-18T11:02:29Z">
        <w:r>
          <w:rPr>
            <w:rFonts w:hint="eastAsia" w:ascii="仿宋" w:hAnsi="仿宋" w:eastAsia="仿宋" w:cs="仿宋"/>
            <w:sz w:val="32"/>
            <w:szCs w:val="32"/>
            <w:lang w:val="en-US" w:eastAsia="zh-CN"/>
          </w:rPr>
          <w:t>琼海市嘉积中学202</w:t>
        </w:r>
      </w:ins>
      <w:ins w:id="790" w:author="Administrator" w:date="2025-02-18T11:02:55Z">
        <w:r>
          <w:rPr>
            <w:rFonts w:hint="eastAsia" w:ascii="仿宋" w:hAnsi="仿宋" w:eastAsia="仿宋" w:cs="仿宋"/>
            <w:sz w:val="32"/>
            <w:szCs w:val="32"/>
            <w:lang w:val="en-US" w:eastAsia="zh-CN"/>
          </w:rPr>
          <w:t>5</w:t>
        </w:r>
      </w:ins>
      <w:ins w:id="791" w:author="Administrator" w:date="2025-02-18T11:02:29Z">
        <w:r>
          <w:rPr>
            <w:rFonts w:hint="eastAsia" w:ascii="仿宋" w:hAnsi="仿宋" w:eastAsia="仿宋" w:cs="仿宋"/>
            <w:sz w:val="32"/>
            <w:szCs w:val="32"/>
            <w:lang w:val="en-US" w:eastAsia="zh-CN"/>
          </w:rPr>
          <w:t>年</w:t>
        </w:r>
      </w:ins>
      <w:ins w:id="792" w:author="Administrator" w:date="2025-02-18T11:02:29Z">
        <w:r>
          <w:rPr>
            <w:rFonts w:hint="eastAsia" w:ascii="仿宋" w:hAnsi="仿宋" w:eastAsia="仿宋" w:cs="仿宋"/>
            <w:sz w:val="32"/>
            <w:szCs w:val="32"/>
          </w:rPr>
          <w:t>所有收入和支出均纳入部门预算管理。收入包括：一般公共预算收入、政府性基金</w:t>
        </w:r>
      </w:ins>
      <w:ins w:id="793" w:author="Administrator" w:date="2025-02-18T11:02:29Z">
        <w:r>
          <w:rPr>
            <w:rFonts w:hint="eastAsia" w:ascii="仿宋" w:hAnsi="仿宋" w:eastAsia="仿宋" w:cs="仿宋"/>
            <w:sz w:val="32"/>
            <w:szCs w:val="32"/>
            <w:lang w:val="en-US" w:eastAsia="zh-CN"/>
          </w:rPr>
          <w:t>预算拨款</w:t>
        </w:r>
      </w:ins>
      <w:ins w:id="794" w:author="Administrator" w:date="2025-02-18T11:02:29Z">
        <w:r>
          <w:rPr>
            <w:rFonts w:hint="eastAsia" w:ascii="仿宋" w:hAnsi="仿宋" w:eastAsia="仿宋" w:cs="仿宋"/>
            <w:sz w:val="32"/>
            <w:szCs w:val="32"/>
          </w:rPr>
          <w:t>收入、</w:t>
        </w:r>
      </w:ins>
      <w:ins w:id="795" w:author="Administrator" w:date="2025-02-18T11:02:29Z">
        <w:r>
          <w:rPr>
            <w:rFonts w:hint="eastAsia" w:ascii="仿宋" w:hAnsi="仿宋" w:eastAsia="仿宋" w:cs="仿宋"/>
            <w:sz w:val="32"/>
            <w:szCs w:val="32"/>
            <w:lang w:val="en-US" w:eastAsia="zh-CN"/>
          </w:rPr>
          <w:t>财政专户管理资金收入</w:t>
        </w:r>
      </w:ins>
      <w:ins w:id="796" w:author="Administrator" w:date="2025-02-18T11:02:29Z">
        <w:r>
          <w:rPr>
            <w:rFonts w:hint="eastAsia" w:ascii="仿宋" w:hAnsi="仿宋" w:eastAsia="仿宋" w:cs="仿宋"/>
            <w:sz w:val="32"/>
            <w:szCs w:val="24"/>
          </w:rPr>
          <w:t>；支出包括：</w:t>
        </w:r>
      </w:ins>
      <w:ins w:id="797" w:author="Administrator" w:date="2025-02-18T11:02:29Z">
        <w:r>
          <w:rPr>
            <w:rFonts w:hint="eastAsia" w:ascii="仿宋" w:hAnsi="仿宋" w:eastAsia="仿宋" w:cs="仿宋"/>
            <w:sz w:val="32"/>
            <w:szCs w:val="32"/>
          </w:rPr>
          <w:t>公共安全支出</w:t>
        </w:r>
      </w:ins>
      <w:ins w:id="798" w:author="Administrator" w:date="2025-02-18T11:02:29Z">
        <w:r>
          <w:rPr>
            <w:rFonts w:hint="eastAsia" w:ascii="仿宋" w:hAnsi="仿宋" w:eastAsia="仿宋" w:cs="仿宋"/>
            <w:sz w:val="32"/>
            <w:szCs w:val="32"/>
            <w:lang w:eastAsia="zh-CN"/>
          </w:rPr>
          <w:t>、</w:t>
        </w:r>
      </w:ins>
      <w:ins w:id="799" w:author="Administrator" w:date="2025-02-18T11:02:29Z">
        <w:r>
          <w:rPr>
            <w:rFonts w:hint="eastAsia" w:ascii="仿宋" w:hAnsi="仿宋" w:eastAsia="仿宋" w:cs="仿宋"/>
            <w:sz w:val="32"/>
            <w:szCs w:val="32"/>
          </w:rPr>
          <w:t>教育支出、社会保障和就业支出、卫生健康支出、</w:t>
        </w:r>
      </w:ins>
      <w:ins w:id="800" w:author="Administrator" w:date="2025-02-18T11:02:29Z">
        <w:r>
          <w:rPr>
            <w:rFonts w:hint="eastAsia" w:ascii="仿宋" w:hAnsi="仿宋" w:eastAsia="仿宋" w:cs="仿宋"/>
            <w:sz w:val="32"/>
            <w:szCs w:val="32"/>
            <w:lang w:val="en-US" w:eastAsia="zh-CN"/>
          </w:rPr>
          <w:t>城乡社区支出、</w:t>
        </w:r>
      </w:ins>
      <w:ins w:id="801" w:author="Administrator" w:date="2025-02-18T11:02:29Z">
        <w:r>
          <w:rPr>
            <w:rFonts w:hint="eastAsia" w:ascii="仿宋" w:hAnsi="仿宋" w:eastAsia="仿宋" w:cs="仿宋"/>
            <w:sz w:val="32"/>
            <w:szCs w:val="32"/>
          </w:rPr>
          <w:t>住房保障支出</w:t>
        </w:r>
      </w:ins>
      <w:ins w:id="802" w:author="Administrator" w:date="2025-02-18T11:02:29Z">
        <w:r>
          <w:rPr>
            <w:rFonts w:hint="eastAsia" w:ascii="仿宋" w:hAnsi="仿宋" w:eastAsia="仿宋" w:cs="仿宋"/>
            <w:sz w:val="32"/>
            <w:szCs w:val="24"/>
          </w:rPr>
          <w:t>。</w:t>
        </w:r>
      </w:ins>
      <w:ins w:id="803" w:author="Administrator" w:date="2025-02-18T11:02:29Z">
        <w:r>
          <w:rPr>
            <w:rFonts w:hint="eastAsia" w:ascii="仿宋" w:hAnsi="仿宋" w:eastAsia="仿宋" w:cs="仿宋"/>
            <w:sz w:val="32"/>
            <w:szCs w:val="32"/>
            <w:lang w:val="en-US" w:eastAsia="zh-CN"/>
          </w:rPr>
          <w:t>琼海市嘉积中学202</w:t>
        </w:r>
      </w:ins>
      <w:ins w:id="804" w:author="Administrator" w:date="2025-02-18T11:05:12Z">
        <w:r>
          <w:rPr>
            <w:rFonts w:hint="eastAsia" w:ascii="仿宋" w:hAnsi="仿宋" w:eastAsia="仿宋" w:cs="仿宋"/>
            <w:sz w:val="32"/>
            <w:szCs w:val="32"/>
            <w:lang w:val="en-US" w:eastAsia="zh-CN"/>
          </w:rPr>
          <w:t>5</w:t>
        </w:r>
      </w:ins>
      <w:ins w:id="805" w:author="Administrator" w:date="2025-02-18T11:02:29Z">
        <w:r>
          <w:rPr>
            <w:rFonts w:hint="eastAsia" w:ascii="仿宋" w:hAnsi="仿宋" w:eastAsia="仿宋" w:cs="仿宋"/>
            <w:sz w:val="32"/>
            <w:szCs w:val="32"/>
            <w:lang w:val="en-US" w:eastAsia="zh-CN"/>
          </w:rPr>
          <w:t>年</w:t>
        </w:r>
      </w:ins>
      <w:ins w:id="806" w:author="Administrator" w:date="2025-02-18T11:02:29Z">
        <w:r>
          <w:rPr>
            <w:rFonts w:hint="eastAsia" w:ascii="仿宋" w:hAnsi="仿宋" w:eastAsia="仿宋" w:cs="仿宋"/>
            <w:sz w:val="32"/>
            <w:szCs w:val="24"/>
          </w:rPr>
          <w:t>收支总预算</w:t>
        </w:r>
      </w:ins>
      <w:ins w:id="807" w:author="Administrator" w:date="2025-02-18T11:02:29Z">
        <w:r>
          <w:rPr>
            <w:rFonts w:hint="eastAsia" w:ascii="仿宋" w:hAnsi="仿宋" w:eastAsia="仿宋" w:cs="仿宋"/>
            <w:sz w:val="32"/>
            <w:szCs w:val="24"/>
            <w:lang w:val="en-US" w:eastAsia="zh-CN"/>
          </w:rPr>
          <w:t>11</w:t>
        </w:r>
      </w:ins>
      <w:ins w:id="808" w:author="Administrator" w:date="2025-02-18T11:06:11Z">
        <w:r>
          <w:rPr>
            <w:rFonts w:hint="eastAsia" w:ascii="仿宋" w:hAnsi="仿宋" w:eastAsia="仿宋" w:cs="仿宋"/>
            <w:sz w:val="32"/>
            <w:szCs w:val="24"/>
            <w:lang w:val="en-US" w:eastAsia="zh-CN"/>
          </w:rPr>
          <w:t>668.</w:t>
        </w:r>
      </w:ins>
      <w:ins w:id="809" w:author="Administrator" w:date="2025-02-18T11:06:12Z">
        <w:r>
          <w:rPr>
            <w:rFonts w:hint="eastAsia" w:ascii="仿宋" w:hAnsi="仿宋" w:eastAsia="仿宋" w:cs="仿宋"/>
            <w:sz w:val="32"/>
            <w:szCs w:val="24"/>
            <w:lang w:val="en-US" w:eastAsia="zh-CN"/>
          </w:rPr>
          <w:t>27</w:t>
        </w:r>
      </w:ins>
      <w:ins w:id="810" w:author="Administrator" w:date="2025-02-18T11:02:29Z">
        <w:r>
          <w:rPr>
            <w:rFonts w:hint="eastAsia" w:ascii="仿宋" w:hAnsi="仿宋" w:eastAsia="仿宋" w:cs="仿宋"/>
            <w:sz w:val="32"/>
            <w:szCs w:val="24"/>
          </w:rPr>
          <w:t>万元。</w:t>
        </w:r>
      </w:ins>
    </w:p>
    <w:p>
      <w:pPr>
        <w:spacing w:line="578" w:lineRule="exact"/>
        <w:ind w:firstLine="640" w:firstLineChars="200"/>
        <w:rPr>
          <w:del w:id="811" w:author="Administrator" w:date="2025-02-18T11:06:26Z"/>
          <w:rFonts w:ascii="黑体" w:hAnsi="黑体" w:eastAsia="黑体" w:cs="Times New Roman"/>
          <w:sz w:val="32"/>
          <w:shd w:val="clear" w:color="auto" w:fill="FFFFFF"/>
        </w:rPr>
      </w:pPr>
      <w:del w:id="812" w:author="Administrator" w:date="2025-02-18T11:06:26Z">
        <w:r>
          <w:rPr>
            <w:rFonts w:hint="eastAsia" w:ascii="黑体" w:hAnsi="黑体" w:eastAsia="黑体" w:cs="Times New Roman"/>
            <w:sz w:val="32"/>
            <w:shd w:val="clear" w:color="auto" w:fill="FFFFFF"/>
          </w:rPr>
          <w:delText>关于</w:delText>
        </w:r>
      </w:del>
      <w:del w:id="813" w:author="Administrator" w:date="2025-02-18T11:06:26Z">
        <w:r>
          <w:rPr>
            <w:rFonts w:hint="eastAsia" w:ascii="仿宋_GB2312" w:hAnsi="黑体" w:eastAsia="仿宋_GB2312"/>
            <w:sz w:val="32"/>
            <w:szCs w:val="32"/>
          </w:rPr>
          <w:delText>××</w:delText>
        </w:r>
      </w:del>
      <w:del w:id="814" w:author="Administrator" w:date="2025-02-18T11:06:26Z">
        <w:r>
          <w:rPr>
            <w:rFonts w:hint="eastAsia" w:ascii="黑体" w:hAnsi="黑体" w:eastAsia="黑体" w:cs="Times New Roman"/>
            <w:sz w:val="32"/>
            <w:shd w:val="clear" w:color="auto" w:fill="FFFFFF"/>
          </w:rPr>
          <w:delText>（部门或单位）</w:delText>
        </w:r>
      </w:del>
      <w:del w:id="815" w:author="Administrator" w:date="2025-02-18T11:06:26Z">
        <w:r>
          <w:rPr>
            <w:rFonts w:hint="eastAsia" w:ascii="仿宋_GB2312" w:hAnsi="黑体" w:eastAsia="仿宋_GB2312"/>
            <w:sz w:val="32"/>
            <w:szCs w:val="32"/>
          </w:rPr>
          <w:delText>××</w:delText>
        </w:r>
      </w:del>
      <w:del w:id="816" w:author="Administrator" w:date="2025-02-18T11:06:26Z">
        <w:r>
          <w:rPr>
            <w:rFonts w:ascii="黑体" w:hAnsi="黑体" w:eastAsia="黑体" w:cs="Times New Roman"/>
            <w:sz w:val="32"/>
            <w:shd w:val="clear" w:color="auto" w:fill="FFFFFF"/>
          </w:rPr>
          <w:delText>年</w:delText>
        </w:r>
      </w:del>
      <w:del w:id="817" w:author="Administrator" w:date="2025-02-18T11:06:26Z">
        <w:r>
          <w:rPr>
            <w:rFonts w:hint="eastAsia" w:ascii="黑体" w:hAnsi="黑体" w:eastAsia="黑体" w:cs="Times New Roman"/>
            <w:sz w:val="32"/>
            <w:shd w:val="clear" w:color="auto" w:fill="FFFFFF"/>
          </w:rPr>
          <w:delText>收支预算情况的总体说明</w:delText>
        </w:r>
      </w:del>
    </w:p>
    <w:p>
      <w:pPr>
        <w:spacing w:line="578" w:lineRule="exact"/>
        <w:ind w:firstLine="640" w:firstLineChars="200"/>
        <w:rPr>
          <w:del w:id="818" w:author="Administrator" w:date="2025-02-18T11:06:26Z"/>
          <w:rFonts w:hint="eastAsia" w:ascii="仿宋" w:hAnsi="仿宋" w:eastAsia="仿宋" w:cs="仿宋"/>
          <w:sz w:val="32"/>
          <w:szCs w:val="32"/>
        </w:rPr>
      </w:pPr>
      <w:del w:id="819" w:author="Administrator" w:date="2025-02-18T11:06:26Z">
        <w:r>
          <w:rPr>
            <w:rFonts w:hint="eastAsia" w:ascii="仿宋" w:hAnsi="仿宋" w:eastAsia="仿宋" w:cs="仿宋"/>
            <w:sz w:val="32"/>
            <w:szCs w:val="32"/>
          </w:rPr>
          <w:delText>按照综合预算原则，××（部门或单位）所有收入和支出均纳入部门预算管理。收入包括：一般公共预算收入、政府性基金收入、其他财政资金收入、事业收入、……；支出包括：一般公共服务支出、外交支出、国防支出、公共安全支出、教育支出、……。××（部门或单位）××年收支总预算××万元。</w:delText>
        </w:r>
      </w:del>
    </w:p>
    <w:p>
      <w:pPr>
        <w:rPr>
          <w:ins w:id="820" w:author="Administrator" w:date="2025-02-18T11:07:17Z"/>
          <w:rFonts w:hint="eastAsia" w:ascii="黑体" w:hAnsi="黑体" w:eastAsia="黑体" w:cs="Times New Roman"/>
          <w:sz w:val="32"/>
          <w:szCs w:val="24"/>
          <w:shd w:val="clear" w:color="auto" w:fill="FFFFFF"/>
        </w:rPr>
      </w:pPr>
      <w:r>
        <w:rPr>
          <w:rFonts w:hint="eastAsia" w:ascii="黑体" w:hAnsi="黑体" w:eastAsia="黑体" w:cs="Times New Roman"/>
          <w:sz w:val="32"/>
          <w:shd w:val="clear" w:color="auto" w:fill="FFFFFF"/>
        </w:rPr>
        <w:t>七、</w:t>
      </w:r>
      <w:ins w:id="821" w:author="Administrator" w:date="2025-02-18T11:07:17Z">
        <w:r>
          <w:rPr>
            <w:rFonts w:hint="eastAsia" w:ascii="黑体" w:hAnsi="黑体" w:eastAsia="黑体" w:cs="Times New Roman"/>
            <w:sz w:val="32"/>
            <w:szCs w:val="24"/>
            <w:shd w:val="clear" w:color="auto" w:fill="FFFFFF"/>
          </w:rPr>
          <w:t>关于</w:t>
        </w:r>
      </w:ins>
      <w:ins w:id="822" w:author="Administrator" w:date="2025-02-18T11:07:17Z">
        <w:r>
          <w:rPr>
            <w:rFonts w:hint="eastAsia" w:ascii="黑体" w:hAnsi="黑体" w:eastAsia="黑体" w:cs="Times New Roman"/>
            <w:sz w:val="32"/>
            <w:szCs w:val="24"/>
            <w:shd w:val="clear" w:color="auto" w:fill="FFFFFF"/>
            <w:lang w:val="en-US" w:eastAsia="zh-CN"/>
          </w:rPr>
          <w:t>琼海市嘉积中学202</w:t>
        </w:r>
      </w:ins>
      <w:ins w:id="823" w:author="Administrator" w:date="2025-02-18T11:07:34Z">
        <w:r>
          <w:rPr>
            <w:rFonts w:hint="eastAsia" w:ascii="黑体" w:hAnsi="黑体" w:eastAsia="黑体" w:cs="Times New Roman"/>
            <w:sz w:val="32"/>
            <w:szCs w:val="24"/>
            <w:shd w:val="clear" w:color="auto" w:fill="FFFFFF"/>
            <w:lang w:val="en-US" w:eastAsia="zh-CN"/>
          </w:rPr>
          <w:t>5</w:t>
        </w:r>
      </w:ins>
      <w:ins w:id="824" w:author="Administrator" w:date="2025-02-18T11:07:17Z">
        <w:r>
          <w:rPr>
            <w:rFonts w:hint="eastAsia" w:ascii="黑体" w:hAnsi="黑体" w:eastAsia="黑体" w:cs="Times New Roman"/>
            <w:sz w:val="32"/>
            <w:szCs w:val="24"/>
            <w:shd w:val="clear" w:color="auto" w:fill="FFFFFF"/>
          </w:rPr>
          <w:t>年收入预算情况说明</w:t>
        </w:r>
      </w:ins>
    </w:p>
    <w:p>
      <w:pPr>
        <w:widowControl/>
        <w:adjustRightInd w:val="0"/>
        <w:snapToGrid w:val="0"/>
        <w:spacing w:line="360" w:lineRule="auto"/>
        <w:ind w:firstLine="640" w:firstLineChars="200"/>
        <w:rPr>
          <w:ins w:id="826" w:author="Administrator" w:date="2025-02-18T11:07:15Z"/>
          <w:rFonts w:hint="eastAsia" w:ascii="黑体" w:hAnsi="黑体" w:eastAsia="黑体" w:cs="Times New Roman"/>
          <w:sz w:val="32"/>
          <w:shd w:val="clear" w:color="auto" w:fill="FFFFFF"/>
        </w:rPr>
        <w:pPrChange w:id="825" w:author="Administrator" w:date="2025-02-18T16:04:51Z">
          <w:pPr>
            <w:spacing w:line="578" w:lineRule="exact"/>
            <w:ind w:firstLine="640" w:firstLineChars="200"/>
          </w:pPr>
        </w:pPrChange>
      </w:pPr>
      <w:ins w:id="827" w:author="Administrator" w:date="2025-02-18T11:07:17Z">
        <w:r>
          <w:rPr>
            <w:rFonts w:hint="eastAsia" w:ascii="仿宋" w:hAnsi="仿宋" w:eastAsia="仿宋" w:cs="仿宋"/>
            <w:sz w:val="32"/>
            <w:szCs w:val="32"/>
            <w:lang w:val="en-US" w:eastAsia="zh-CN"/>
          </w:rPr>
          <w:t>琼海市嘉积中学202</w:t>
        </w:r>
      </w:ins>
      <w:ins w:id="828" w:author="Administrator" w:date="2025-02-18T16:04:31Z">
        <w:r>
          <w:rPr>
            <w:rFonts w:hint="eastAsia" w:ascii="仿宋" w:hAnsi="仿宋" w:eastAsia="仿宋" w:cs="仿宋"/>
            <w:sz w:val="32"/>
            <w:szCs w:val="32"/>
            <w:lang w:val="en-US" w:eastAsia="zh-CN"/>
          </w:rPr>
          <w:t>5</w:t>
        </w:r>
      </w:ins>
      <w:ins w:id="829" w:author="Administrator" w:date="2025-02-18T11:07:17Z">
        <w:r>
          <w:rPr>
            <w:rFonts w:hint="eastAsia" w:ascii="仿宋" w:hAnsi="仿宋" w:eastAsia="仿宋" w:cs="仿宋"/>
            <w:sz w:val="32"/>
            <w:szCs w:val="24"/>
          </w:rPr>
          <w:t>年收入预算</w:t>
        </w:r>
      </w:ins>
      <w:ins w:id="830" w:author="Administrator" w:date="2025-02-18T11:07:17Z">
        <w:r>
          <w:rPr>
            <w:rFonts w:hint="eastAsia" w:ascii="仿宋" w:hAnsi="仿宋" w:eastAsia="仿宋" w:cs="仿宋"/>
            <w:sz w:val="32"/>
            <w:szCs w:val="24"/>
            <w:lang w:val="en-US" w:eastAsia="zh-CN"/>
          </w:rPr>
          <w:t>1</w:t>
        </w:r>
      </w:ins>
      <w:ins w:id="831" w:author="Administrator" w:date="2025-02-18T15:49:27Z">
        <w:r>
          <w:rPr>
            <w:rFonts w:hint="eastAsia" w:ascii="仿宋" w:hAnsi="仿宋" w:eastAsia="仿宋" w:cs="仿宋"/>
            <w:sz w:val="32"/>
            <w:szCs w:val="24"/>
            <w:lang w:val="en-US" w:eastAsia="zh-CN"/>
          </w:rPr>
          <w:t>1</w:t>
        </w:r>
      </w:ins>
      <w:ins w:id="832" w:author="Administrator" w:date="2025-02-18T15:49:30Z">
        <w:r>
          <w:rPr>
            <w:rFonts w:hint="eastAsia" w:ascii="仿宋" w:hAnsi="仿宋" w:eastAsia="仿宋" w:cs="仿宋"/>
            <w:sz w:val="32"/>
            <w:szCs w:val="24"/>
            <w:lang w:val="en-US" w:eastAsia="zh-CN"/>
          </w:rPr>
          <w:t>668.</w:t>
        </w:r>
      </w:ins>
      <w:ins w:id="833" w:author="Administrator" w:date="2025-02-18T15:49:31Z">
        <w:r>
          <w:rPr>
            <w:rFonts w:hint="eastAsia" w:ascii="仿宋" w:hAnsi="仿宋" w:eastAsia="仿宋" w:cs="仿宋"/>
            <w:sz w:val="32"/>
            <w:szCs w:val="24"/>
            <w:lang w:val="en-US" w:eastAsia="zh-CN"/>
          </w:rPr>
          <w:t>2</w:t>
        </w:r>
      </w:ins>
      <w:ins w:id="834" w:author="Administrator" w:date="2025-02-18T15:49:32Z">
        <w:r>
          <w:rPr>
            <w:rFonts w:hint="eastAsia" w:ascii="仿宋" w:hAnsi="仿宋" w:eastAsia="仿宋" w:cs="仿宋"/>
            <w:sz w:val="32"/>
            <w:szCs w:val="24"/>
            <w:lang w:val="en-US" w:eastAsia="zh-CN"/>
          </w:rPr>
          <w:t>7</w:t>
        </w:r>
      </w:ins>
      <w:ins w:id="835" w:author="Administrator" w:date="2025-02-18T11:07:17Z">
        <w:r>
          <w:rPr>
            <w:rFonts w:hint="eastAsia" w:ascii="仿宋" w:hAnsi="仿宋" w:eastAsia="仿宋" w:cs="仿宋"/>
            <w:sz w:val="32"/>
            <w:szCs w:val="24"/>
          </w:rPr>
          <w:t>万元，其中：上年结转</w:t>
        </w:r>
      </w:ins>
      <w:ins w:id="836" w:author="Administrator" w:date="2025-02-18T15:49:45Z">
        <w:r>
          <w:rPr>
            <w:rFonts w:hint="eastAsia" w:ascii="仿宋" w:hAnsi="仿宋" w:eastAsia="仿宋" w:cs="仿宋"/>
            <w:sz w:val="32"/>
            <w:szCs w:val="24"/>
            <w:lang w:val="en-US" w:eastAsia="zh-CN"/>
          </w:rPr>
          <w:t>1</w:t>
        </w:r>
      </w:ins>
      <w:ins w:id="837" w:author="Administrator" w:date="2025-02-18T15:49:46Z">
        <w:r>
          <w:rPr>
            <w:rFonts w:hint="eastAsia" w:ascii="仿宋" w:hAnsi="仿宋" w:eastAsia="仿宋" w:cs="仿宋"/>
            <w:sz w:val="32"/>
            <w:szCs w:val="24"/>
            <w:lang w:val="en-US" w:eastAsia="zh-CN"/>
          </w:rPr>
          <w:t>99</w:t>
        </w:r>
      </w:ins>
      <w:ins w:id="838" w:author="Administrator" w:date="2025-02-18T15:49:47Z">
        <w:r>
          <w:rPr>
            <w:rFonts w:hint="eastAsia" w:ascii="仿宋" w:hAnsi="仿宋" w:eastAsia="仿宋" w:cs="仿宋"/>
            <w:sz w:val="32"/>
            <w:szCs w:val="24"/>
            <w:lang w:val="en-US" w:eastAsia="zh-CN"/>
          </w:rPr>
          <w:t>.2</w:t>
        </w:r>
      </w:ins>
      <w:ins w:id="839" w:author="Administrator" w:date="2025-02-18T15:49:48Z">
        <w:r>
          <w:rPr>
            <w:rFonts w:hint="eastAsia" w:ascii="仿宋" w:hAnsi="仿宋" w:eastAsia="仿宋" w:cs="仿宋"/>
            <w:sz w:val="32"/>
            <w:szCs w:val="24"/>
            <w:lang w:val="en-US" w:eastAsia="zh-CN"/>
          </w:rPr>
          <w:t>9</w:t>
        </w:r>
      </w:ins>
      <w:ins w:id="840" w:author="Administrator" w:date="2025-02-18T11:07:17Z">
        <w:r>
          <w:rPr>
            <w:rFonts w:hint="eastAsia" w:ascii="仿宋" w:hAnsi="仿宋" w:eastAsia="仿宋" w:cs="仿宋"/>
            <w:sz w:val="32"/>
            <w:szCs w:val="24"/>
          </w:rPr>
          <w:t>万元，占</w:t>
        </w:r>
      </w:ins>
      <w:ins w:id="841" w:author="Administrator" w:date="2025-02-18T15:50:20Z">
        <w:r>
          <w:rPr>
            <w:rFonts w:hint="eastAsia" w:ascii="仿宋" w:hAnsi="仿宋" w:eastAsia="仿宋" w:cs="仿宋"/>
            <w:sz w:val="32"/>
            <w:szCs w:val="24"/>
            <w:lang w:val="en-US" w:eastAsia="zh-CN"/>
          </w:rPr>
          <w:t>1.</w:t>
        </w:r>
      </w:ins>
      <w:ins w:id="842" w:author="Administrator" w:date="2025-02-18T15:50:21Z">
        <w:r>
          <w:rPr>
            <w:rFonts w:hint="eastAsia" w:ascii="仿宋" w:hAnsi="仿宋" w:eastAsia="仿宋" w:cs="仿宋"/>
            <w:sz w:val="32"/>
            <w:szCs w:val="24"/>
            <w:lang w:val="en-US" w:eastAsia="zh-CN"/>
          </w:rPr>
          <w:t>7</w:t>
        </w:r>
      </w:ins>
      <w:ins w:id="843" w:author="Administrator" w:date="2025-02-18T11:07:17Z">
        <w:r>
          <w:rPr>
            <w:rFonts w:hint="eastAsia" w:ascii="仿宋" w:hAnsi="仿宋" w:eastAsia="仿宋" w:cs="仿宋"/>
            <w:sz w:val="32"/>
            <w:szCs w:val="24"/>
          </w:rPr>
          <w:t>%；经费拨款收入</w:t>
        </w:r>
      </w:ins>
      <w:ins w:id="844" w:author="Administrator" w:date="2025-02-18T11:07:17Z">
        <w:r>
          <w:rPr>
            <w:rFonts w:hint="eastAsia" w:ascii="仿宋" w:hAnsi="仿宋" w:eastAsia="仿宋" w:cs="仿宋"/>
            <w:sz w:val="32"/>
            <w:szCs w:val="24"/>
            <w:lang w:val="en-US" w:eastAsia="zh-CN"/>
          </w:rPr>
          <w:t>108</w:t>
        </w:r>
      </w:ins>
      <w:ins w:id="845" w:author="Administrator" w:date="2025-02-18T15:52:00Z">
        <w:r>
          <w:rPr>
            <w:rFonts w:hint="eastAsia" w:ascii="仿宋" w:hAnsi="仿宋" w:eastAsia="仿宋" w:cs="仿宋"/>
            <w:sz w:val="32"/>
            <w:szCs w:val="24"/>
            <w:lang w:val="en-US" w:eastAsia="zh-CN"/>
          </w:rPr>
          <w:t>79</w:t>
        </w:r>
      </w:ins>
      <w:ins w:id="846" w:author="Administrator" w:date="2025-02-18T15:52:07Z">
        <w:r>
          <w:rPr>
            <w:rFonts w:hint="eastAsia" w:ascii="仿宋" w:hAnsi="仿宋" w:eastAsia="仿宋" w:cs="仿宋"/>
            <w:sz w:val="32"/>
            <w:szCs w:val="24"/>
            <w:lang w:val="en-US" w:eastAsia="zh-CN"/>
          </w:rPr>
          <w:t>.00</w:t>
        </w:r>
      </w:ins>
      <w:ins w:id="847" w:author="Administrator" w:date="2025-02-18T11:07:17Z">
        <w:r>
          <w:rPr>
            <w:rFonts w:hint="eastAsia" w:ascii="仿宋" w:hAnsi="仿宋" w:eastAsia="仿宋" w:cs="仿宋"/>
            <w:sz w:val="32"/>
            <w:szCs w:val="24"/>
          </w:rPr>
          <w:t>万元，占</w:t>
        </w:r>
      </w:ins>
      <w:ins w:id="848" w:author="Administrator" w:date="2025-02-18T15:52:33Z">
        <w:r>
          <w:rPr>
            <w:rFonts w:hint="eastAsia" w:ascii="仿宋" w:hAnsi="仿宋" w:eastAsia="仿宋" w:cs="仿宋"/>
            <w:sz w:val="32"/>
            <w:szCs w:val="24"/>
            <w:lang w:val="en-US" w:eastAsia="zh-CN"/>
          </w:rPr>
          <w:t>9</w:t>
        </w:r>
      </w:ins>
      <w:ins w:id="849" w:author="Administrator" w:date="2025-02-18T15:52:34Z">
        <w:r>
          <w:rPr>
            <w:rFonts w:hint="eastAsia" w:ascii="仿宋" w:hAnsi="仿宋" w:eastAsia="仿宋" w:cs="仿宋"/>
            <w:sz w:val="32"/>
            <w:szCs w:val="24"/>
            <w:lang w:val="en-US" w:eastAsia="zh-CN"/>
          </w:rPr>
          <w:t>3.2</w:t>
        </w:r>
      </w:ins>
      <w:ins w:id="850" w:author="Administrator" w:date="2025-02-18T11:07:17Z">
        <w:r>
          <w:rPr>
            <w:rFonts w:hint="eastAsia" w:ascii="仿宋" w:hAnsi="仿宋" w:eastAsia="仿宋" w:cs="仿宋"/>
            <w:sz w:val="32"/>
            <w:szCs w:val="24"/>
          </w:rPr>
          <w:t>%；政府性基金收</w:t>
        </w:r>
      </w:ins>
      <w:ins w:id="851" w:author="Administrator" w:date="2025-02-18T11:07:17Z">
        <w:r>
          <w:rPr>
            <w:rFonts w:hint="eastAsia" w:ascii="仿宋" w:hAnsi="仿宋" w:eastAsia="仿宋" w:cs="仿宋"/>
            <w:sz w:val="32"/>
            <w:szCs w:val="24"/>
            <w:lang w:val="en-US" w:eastAsia="zh-CN"/>
          </w:rPr>
          <w:t>入2</w:t>
        </w:r>
      </w:ins>
      <w:ins w:id="852" w:author="Administrator" w:date="2025-02-18T15:52:47Z">
        <w:r>
          <w:rPr>
            <w:rFonts w:hint="eastAsia" w:ascii="仿宋" w:hAnsi="仿宋" w:eastAsia="仿宋" w:cs="仿宋"/>
            <w:sz w:val="32"/>
            <w:szCs w:val="24"/>
            <w:lang w:val="en-US" w:eastAsia="zh-CN"/>
          </w:rPr>
          <w:t>95</w:t>
        </w:r>
      </w:ins>
      <w:ins w:id="853" w:author="Administrator" w:date="2025-02-18T15:52:48Z">
        <w:r>
          <w:rPr>
            <w:rFonts w:hint="eastAsia" w:ascii="仿宋" w:hAnsi="仿宋" w:eastAsia="仿宋" w:cs="仿宋"/>
            <w:sz w:val="32"/>
            <w:szCs w:val="24"/>
            <w:lang w:val="en-US" w:eastAsia="zh-CN"/>
          </w:rPr>
          <w:t>.32</w:t>
        </w:r>
      </w:ins>
      <w:ins w:id="854" w:author="Administrator" w:date="2025-02-18T11:07:17Z">
        <w:r>
          <w:rPr>
            <w:rFonts w:hint="eastAsia" w:ascii="仿宋" w:hAnsi="仿宋" w:eastAsia="仿宋" w:cs="仿宋"/>
            <w:sz w:val="32"/>
            <w:szCs w:val="24"/>
          </w:rPr>
          <w:t>万元，占</w:t>
        </w:r>
      </w:ins>
      <w:ins w:id="855" w:author="Administrator" w:date="2025-02-18T15:53:09Z">
        <w:r>
          <w:rPr>
            <w:rFonts w:hint="eastAsia" w:ascii="仿宋" w:hAnsi="仿宋" w:eastAsia="仿宋" w:cs="仿宋"/>
            <w:sz w:val="32"/>
            <w:szCs w:val="24"/>
            <w:lang w:val="en-US" w:eastAsia="zh-CN"/>
          </w:rPr>
          <w:t>2.5</w:t>
        </w:r>
      </w:ins>
      <w:ins w:id="856" w:author="Administrator" w:date="2025-02-18T11:07:17Z">
        <w:r>
          <w:rPr>
            <w:rFonts w:hint="eastAsia" w:ascii="仿宋" w:hAnsi="仿宋" w:eastAsia="仿宋" w:cs="仿宋"/>
            <w:sz w:val="32"/>
            <w:szCs w:val="24"/>
          </w:rPr>
          <w:t>%；</w:t>
        </w:r>
      </w:ins>
      <w:ins w:id="857" w:author="Administrator" w:date="2025-02-18T11:07:17Z">
        <w:r>
          <w:rPr>
            <w:rFonts w:hint="eastAsia" w:ascii="仿宋" w:hAnsi="仿宋" w:eastAsia="仿宋" w:cs="仿宋"/>
            <w:sz w:val="32"/>
            <w:szCs w:val="32"/>
            <w:lang w:val="en-US" w:eastAsia="zh-CN"/>
          </w:rPr>
          <w:t>财政专户管理资金</w:t>
        </w:r>
      </w:ins>
      <w:ins w:id="858" w:author="Administrator" w:date="2025-02-18T11:07:17Z">
        <w:r>
          <w:rPr>
            <w:rFonts w:hint="eastAsia" w:ascii="仿宋" w:hAnsi="仿宋" w:eastAsia="仿宋" w:cs="仿宋"/>
            <w:sz w:val="32"/>
            <w:szCs w:val="32"/>
          </w:rPr>
          <w:t>收入</w:t>
        </w:r>
      </w:ins>
      <w:ins w:id="859" w:author="Administrator" w:date="2025-02-18T15:53:22Z">
        <w:r>
          <w:rPr>
            <w:rFonts w:hint="eastAsia" w:ascii="仿宋" w:hAnsi="仿宋" w:eastAsia="仿宋" w:cs="仿宋"/>
            <w:sz w:val="32"/>
            <w:szCs w:val="32"/>
            <w:lang w:val="en-US" w:eastAsia="zh-CN"/>
          </w:rPr>
          <w:t>294</w:t>
        </w:r>
      </w:ins>
      <w:ins w:id="860" w:author="Administrator" w:date="2025-02-18T15:53:23Z">
        <w:r>
          <w:rPr>
            <w:rFonts w:hint="eastAsia" w:ascii="仿宋" w:hAnsi="仿宋" w:eastAsia="仿宋" w:cs="仿宋"/>
            <w:sz w:val="32"/>
            <w:szCs w:val="32"/>
            <w:lang w:val="en-US" w:eastAsia="zh-CN"/>
          </w:rPr>
          <w:t>.6</w:t>
        </w:r>
      </w:ins>
      <w:ins w:id="861" w:author="Administrator" w:date="2025-02-18T15:53:24Z">
        <w:r>
          <w:rPr>
            <w:rFonts w:hint="eastAsia" w:ascii="仿宋" w:hAnsi="仿宋" w:eastAsia="仿宋" w:cs="仿宋"/>
            <w:sz w:val="32"/>
            <w:szCs w:val="32"/>
            <w:lang w:val="en-US" w:eastAsia="zh-CN"/>
          </w:rPr>
          <w:t>6</w:t>
        </w:r>
      </w:ins>
      <w:ins w:id="862" w:author="Administrator" w:date="2025-02-18T11:07:17Z">
        <w:r>
          <w:rPr>
            <w:rFonts w:hint="eastAsia" w:ascii="仿宋" w:hAnsi="仿宋" w:eastAsia="仿宋" w:cs="仿宋"/>
            <w:sz w:val="32"/>
            <w:szCs w:val="24"/>
          </w:rPr>
          <w:t>万元，占</w:t>
        </w:r>
      </w:ins>
      <w:ins w:id="863" w:author="Administrator" w:date="2025-02-18T11:07:17Z">
        <w:r>
          <w:rPr>
            <w:rFonts w:hint="eastAsia" w:ascii="仿宋" w:hAnsi="仿宋" w:eastAsia="仿宋" w:cs="仿宋"/>
            <w:sz w:val="32"/>
            <w:szCs w:val="24"/>
            <w:lang w:val="en-US" w:eastAsia="zh-CN"/>
          </w:rPr>
          <w:t>2.</w:t>
        </w:r>
      </w:ins>
      <w:ins w:id="864" w:author="Administrator" w:date="2025-02-18T15:53:43Z">
        <w:r>
          <w:rPr>
            <w:rFonts w:hint="eastAsia" w:ascii="仿宋" w:hAnsi="仿宋" w:eastAsia="仿宋" w:cs="仿宋"/>
            <w:sz w:val="32"/>
            <w:szCs w:val="24"/>
            <w:lang w:val="en-US" w:eastAsia="zh-CN"/>
          </w:rPr>
          <w:t>5</w:t>
        </w:r>
      </w:ins>
      <w:ins w:id="865" w:author="Administrator" w:date="2025-02-18T11:07:17Z">
        <w:r>
          <w:rPr>
            <w:rFonts w:hint="eastAsia" w:ascii="仿宋" w:hAnsi="仿宋" w:eastAsia="仿宋" w:cs="仿宋"/>
            <w:sz w:val="32"/>
            <w:szCs w:val="24"/>
          </w:rPr>
          <w:t>%。比上年预算数</w:t>
        </w:r>
      </w:ins>
      <w:ins w:id="866" w:author="Administrator" w:date="2025-02-18T11:07:17Z">
        <w:r>
          <w:rPr>
            <w:rFonts w:hint="eastAsia" w:ascii="仿宋" w:hAnsi="仿宋" w:eastAsia="仿宋" w:cs="仿宋"/>
            <w:sz w:val="32"/>
            <w:szCs w:val="24"/>
            <w:lang w:val="en-US" w:eastAsia="zh-CN"/>
          </w:rPr>
          <w:t>增加</w:t>
        </w:r>
      </w:ins>
      <w:ins w:id="867" w:author="Administrator" w:date="2025-02-18T15:54:28Z">
        <w:r>
          <w:rPr>
            <w:rFonts w:hint="eastAsia" w:ascii="仿宋" w:hAnsi="仿宋" w:eastAsia="仿宋" w:cs="仿宋"/>
            <w:sz w:val="32"/>
            <w:szCs w:val="24"/>
            <w:lang w:val="en-US" w:eastAsia="zh-CN"/>
          </w:rPr>
          <w:t>201</w:t>
        </w:r>
      </w:ins>
      <w:ins w:id="868" w:author="Administrator" w:date="2025-02-18T15:54:29Z">
        <w:r>
          <w:rPr>
            <w:rFonts w:hint="eastAsia" w:ascii="仿宋" w:hAnsi="仿宋" w:eastAsia="仿宋" w:cs="仿宋"/>
            <w:sz w:val="32"/>
            <w:szCs w:val="24"/>
            <w:lang w:val="en-US" w:eastAsia="zh-CN"/>
          </w:rPr>
          <w:t>.</w:t>
        </w:r>
      </w:ins>
      <w:ins w:id="869" w:author="Administrator" w:date="2025-02-18T15:54:30Z">
        <w:r>
          <w:rPr>
            <w:rFonts w:hint="eastAsia" w:ascii="仿宋" w:hAnsi="仿宋" w:eastAsia="仿宋" w:cs="仿宋"/>
            <w:sz w:val="32"/>
            <w:szCs w:val="24"/>
            <w:lang w:val="en-US" w:eastAsia="zh-CN"/>
          </w:rPr>
          <w:t>67</w:t>
        </w:r>
      </w:ins>
      <w:ins w:id="870" w:author="Administrator" w:date="2025-02-18T11:07:17Z">
        <w:r>
          <w:rPr>
            <w:rFonts w:hint="eastAsia" w:ascii="仿宋" w:hAnsi="仿宋" w:eastAsia="仿宋" w:cs="仿宋"/>
            <w:sz w:val="32"/>
            <w:szCs w:val="24"/>
          </w:rPr>
          <w:t>万元，主要是</w:t>
        </w:r>
      </w:ins>
      <w:ins w:id="871" w:author="Administrator" w:date="2025-02-18T15:57:18Z">
        <w:r>
          <w:rPr>
            <w:rFonts w:hint="eastAsia" w:ascii="仿宋" w:hAnsi="仿宋" w:eastAsia="仿宋" w:cs="仿宋"/>
            <w:sz w:val="32"/>
            <w:szCs w:val="24"/>
            <w:lang w:val="en-US" w:eastAsia="zh-CN"/>
          </w:rPr>
          <w:t>上年</w:t>
        </w:r>
      </w:ins>
      <w:ins w:id="872" w:author="Administrator" w:date="2025-02-18T15:57:23Z">
        <w:r>
          <w:rPr>
            <w:rFonts w:hint="eastAsia" w:ascii="仿宋" w:hAnsi="仿宋" w:eastAsia="仿宋" w:cs="仿宋"/>
            <w:sz w:val="32"/>
            <w:szCs w:val="24"/>
            <w:lang w:val="en-US" w:eastAsia="zh-CN"/>
          </w:rPr>
          <w:t>结转</w:t>
        </w:r>
      </w:ins>
      <w:ins w:id="873" w:author="Administrator" w:date="2025-02-18T15:57:27Z">
        <w:r>
          <w:rPr>
            <w:rFonts w:hint="eastAsia" w:ascii="仿宋" w:hAnsi="仿宋" w:eastAsia="仿宋" w:cs="仿宋"/>
            <w:sz w:val="32"/>
            <w:szCs w:val="24"/>
            <w:lang w:val="en-US" w:eastAsia="zh-CN"/>
          </w:rPr>
          <w:t>增加</w:t>
        </w:r>
      </w:ins>
      <w:ins w:id="874" w:author="Administrator" w:date="2025-02-18T11:07:17Z">
        <w:r>
          <w:rPr>
            <w:rFonts w:hint="eastAsia" w:ascii="仿宋" w:hAnsi="仿宋" w:eastAsia="仿宋" w:cs="仿宋"/>
            <w:sz w:val="32"/>
            <w:szCs w:val="24"/>
            <w:lang w:val="en-US" w:eastAsia="zh-CN"/>
          </w:rPr>
          <w:t>，增加</w:t>
        </w:r>
      </w:ins>
      <w:ins w:id="875" w:author="Administrator" w:date="2025-02-18T16:03:37Z">
        <w:r>
          <w:rPr>
            <w:rFonts w:hint="eastAsia" w:ascii="仿宋" w:hAnsi="仿宋" w:eastAsia="仿宋" w:cs="仿宋"/>
            <w:sz w:val="32"/>
            <w:szCs w:val="24"/>
            <w:lang w:val="en-US" w:eastAsia="zh-CN"/>
          </w:rPr>
          <w:t>教学楼</w:t>
        </w:r>
      </w:ins>
      <w:ins w:id="876" w:author="Administrator" w:date="2025-02-18T16:03:40Z">
        <w:r>
          <w:rPr>
            <w:rFonts w:hint="eastAsia" w:ascii="仿宋" w:hAnsi="仿宋" w:eastAsia="仿宋" w:cs="仿宋"/>
            <w:sz w:val="32"/>
            <w:szCs w:val="24"/>
            <w:lang w:val="en-US" w:eastAsia="zh-CN"/>
          </w:rPr>
          <w:t>工程</w:t>
        </w:r>
      </w:ins>
      <w:ins w:id="877" w:author="Administrator" w:date="2025-02-18T16:03:41Z">
        <w:r>
          <w:rPr>
            <w:rFonts w:hint="eastAsia" w:ascii="仿宋" w:hAnsi="仿宋" w:eastAsia="仿宋" w:cs="仿宋"/>
            <w:sz w:val="32"/>
            <w:szCs w:val="24"/>
            <w:lang w:val="en-US" w:eastAsia="zh-CN"/>
          </w:rPr>
          <w:t>、</w:t>
        </w:r>
      </w:ins>
      <w:ins w:id="878" w:author="Administrator" w:date="2025-02-18T16:03:47Z">
        <w:r>
          <w:rPr>
            <w:rFonts w:hint="eastAsia" w:ascii="仿宋" w:hAnsi="仿宋" w:eastAsia="仿宋" w:cs="仿宋"/>
            <w:sz w:val="32"/>
            <w:szCs w:val="24"/>
            <w:lang w:val="en-US" w:eastAsia="zh-CN"/>
          </w:rPr>
          <w:t>德育基地</w:t>
        </w:r>
      </w:ins>
      <w:ins w:id="879" w:author="Administrator" w:date="2025-02-18T16:03:48Z">
        <w:r>
          <w:rPr>
            <w:rFonts w:hint="eastAsia" w:ascii="仿宋" w:hAnsi="仿宋" w:eastAsia="仿宋" w:cs="仿宋"/>
            <w:sz w:val="32"/>
            <w:szCs w:val="24"/>
            <w:lang w:val="en-US" w:eastAsia="zh-CN"/>
          </w:rPr>
          <w:t>、</w:t>
        </w:r>
      </w:ins>
      <w:ins w:id="880" w:author="Administrator" w:date="2025-02-18T16:03:54Z">
        <w:r>
          <w:rPr>
            <w:rFonts w:hint="eastAsia" w:ascii="仿宋" w:hAnsi="仿宋" w:eastAsia="仿宋" w:cs="仿宋"/>
            <w:sz w:val="32"/>
            <w:szCs w:val="24"/>
            <w:lang w:val="en-US" w:eastAsia="zh-CN"/>
          </w:rPr>
          <w:t>运动场</w:t>
        </w:r>
      </w:ins>
      <w:ins w:id="881" w:author="Administrator" w:date="2025-02-18T16:03:57Z">
        <w:r>
          <w:rPr>
            <w:rFonts w:hint="eastAsia" w:ascii="仿宋" w:hAnsi="仿宋" w:eastAsia="仿宋" w:cs="仿宋"/>
            <w:sz w:val="32"/>
            <w:szCs w:val="24"/>
            <w:lang w:val="en-US" w:eastAsia="zh-CN"/>
          </w:rPr>
          <w:t>改造</w:t>
        </w:r>
      </w:ins>
      <w:ins w:id="882" w:author="Administrator" w:date="2025-02-18T16:04:01Z">
        <w:r>
          <w:rPr>
            <w:rFonts w:hint="eastAsia" w:ascii="仿宋" w:hAnsi="仿宋" w:eastAsia="仿宋" w:cs="仿宋"/>
            <w:sz w:val="32"/>
            <w:szCs w:val="24"/>
            <w:lang w:val="en-US" w:eastAsia="zh-CN"/>
          </w:rPr>
          <w:t>工程</w:t>
        </w:r>
      </w:ins>
      <w:ins w:id="883" w:author="Administrator" w:date="2025-02-18T16:04:13Z">
        <w:r>
          <w:rPr>
            <w:rFonts w:hint="eastAsia" w:ascii="仿宋" w:hAnsi="仿宋" w:eastAsia="仿宋" w:cs="仿宋"/>
            <w:sz w:val="32"/>
            <w:szCs w:val="24"/>
            <w:lang w:val="en-US" w:eastAsia="zh-CN"/>
          </w:rPr>
          <w:t>结转款</w:t>
        </w:r>
      </w:ins>
      <w:ins w:id="884" w:author="Administrator" w:date="2025-02-18T11:07:17Z">
        <w:r>
          <w:rPr>
            <w:rFonts w:hint="eastAsia" w:ascii="仿宋" w:hAnsi="仿宋" w:eastAsia="仿宋" w:cs="仿宋"/>
            <w:sz w:val="32"/>
            <w:szCs w:val="24"/>
          </w:rPr>
          <w:t>。</w:t>
        </w:r>
      </w:ins>
    </w:p>
    <w:p>
      <w:pPr>
        <w:spacing w:line="578" w:lineRule="exact"/>
        <w:ind w:firstLine="640" w:firstLineChars="200"/>
        <w:rPr>
          <w:del w:id="885" w:author="Administrator" w:date="2025-02-18T16:04:46Z"/>
          <w:rFonts w:ascii="黑体" w:hAnsi="黑体" w:eastAsia="黑体" w:cs="Times New Roman"/>
          <w:sz w:val="32"/>
          <w:shd w:val="clear" w:color="auto" w:fill="FFFFFF"/>
        </w:rPr>
      </w:pPr>
      <w:del w:id="886" w:author="Administrator" w:date="2025-02-18T16:04:46Z">
        <w:r>
          <w:rPr>
            <w:rFonts w:hint="eastAsia" w:ascii="黑体" w:hAnsi="黑体" w:eastAsia="黑体" w:cs="Times New Roman"/>
            <w:sz w:val="32"/>
            <w:shd w:val="clear" w:color="auto" w:fill="FFFFFF"/>
          </w:rPr>
          <w:delText>关于</w:delText>
        </w:r>
      </w:del>
      <w:del w:id="887" w:author="Administrator" w:date="2025-02-18T16:04:46Z">
        <w:r>
          <w:rPr>
            <w:rFonts w:hint="eastAsia" w:ascii="仿宋_GB2312" w:hAnsi="黑体" w:eastAsia="仿宋_GB2312"/>
            <w:sz w:val="32"/>
            <w:szCs w:val="32"/>
          </w:rPr>
          <w:delText>××</w:delText>
        </w:r>
      </w:del>
      <w:del w:id="888" w:author="Administrator" w:date="2025-02-18T16:04:46Z">
        <w:r>
          <w:rPr>
            <w:rFonts w:hint="eastAsia" w:ascii="黑体" w:hAnsi="黑体" w:eastAsia="黑体" w:cs="Times New Roman"/>
            <w:sz w:val="32"/>
            <w:shd w:val="clear" w:color="auto" w:fill="FFFFFF"/>
          </w:rPr>
          <w:delText>（部门或单位）</w:delText>
        </w:r>
      </w:del>
      <w:del w:id="889" w:author="Administrator" w:date="2025-02-18T16:04:46Z">
        <w:r>
          <w:rPr>
            <w:rFonts w:hint="eastAsia" w:ascii="仿宋_GB2312" w:hAnsi="黑体" w:eastAsia="仿宋_GB2312"/>
            <w:sz w:val="32"/>
            <w:szCs w:val="32"/>
          </w:rPr>
          <w:delText>××</w:delText>
        </w:r>
      </w:del>
      <w:del w:id="890" w:author="Administrator" w:date="2025-02-18T16:04:46Z">
        <w:r>
          <w:rPr>
            <w:rFonts w:ascii="黑体" w:hAnsi="黑体" w:eastAsia="黑体" w:cs="Times New Roman"/>
            <w:sz w:val="32"/>
            <w:shd w:val="clear" w:color="auto" w:fill="FFFFFF"/>
          </w:rPr>
          <w:delText>年</w:delText>
        </w:r>
      </w:del>
      <w:del w:id="891" w:author="Administrator" w:date="2025-02-18T16:04:46Z">
        <w:r>
          <w:rPr>
            <w:rFonts w:hint="eastAsia" w:ascii="黑体" w:hAnsi="黑体" w:eastAsia="黑体" w:cs="Times New Roman"/>
            <w:sz w:val="32"/>
            <w:shd w:val="clear" w:color="auto" w:fill="FFFFFF"/>
          </w:rPr>
          <w:delText>收入预算情况说明</w:delText>
        </w:r>
      </w:del>
    </w:p>
    <w:p>
      <w:pPr>
        <w:spacing w:line="578" w:lineRule="exact"/>
        <w:ind w:firstLine="640" w:firstLineChars="200"/>
        <w:rPr>
          <w:del w:id="892" w:author="Administrator" w:date="2025-02-18T16:04:46Z"/>
          <w:rFonts w:hint="eastAsia" w:ascii="仿宋" w:hAnsi="仿宋" w:eastAsia="仿宋" w:cs="仿宋"/>
          <w:sz w:val="32"/>
          <w:szCs w:val="32"/>
        </w:rPr>
      </w:pPr>
      <w:del w:id="893" w:author="Administrator" w:date="2025-02-18T16:04:46Z">
        <w:r>
          <w:rPr>
            <w:rFonts w:hint="eastAsia" w:ascii="仿宋" w:hAnsi="仿宋" w:eastAsia="仿宋" w:cs="仿宋"/>
            <w:sz w:val="32"/>
            <w:szCs w:val="32"/>
          </w:rPr>
          <w:delText>××（部门或单位）××年收入预算××万元，其中：上年结转××万元，占××%；经费拨款收入××万元，占××%；政府性基金收入××万元，占××%；专项收入××万元，占××%。比上年预算数增加/减少/持平××万元，主要是……。</w:delText>
        </w:r>
      </w:del>
    </w:p>
    <w:p>
      <w:pPr>
        <w:rPr>
          <w:ins w:id="894" w:author="Administrator" w:date="2025-02-18T16:05:13Z"/>
          <w:rFonts w:hint="eastAsia" w:ascii="黑体" w:hAnsi="黑体" w:eastAsia="黑体" w:cs="Times New Roman"/>
          <w:sz w:val="32"/>
          <w:szCs w:val="24"/>
          <w:shd w:val="clear" w:color="auto" w:fill="FFFFFF"/>
        </w:rPr>
      </w:pPr>
      <w:r>
        <w:rPr>
          <w:rFonts w:hint="eastAsia" w:ascii="黑体" w:hAnsi="黑体" w:eastAsia="黑体" w:cs="Times New Roman"/>
          <w:sz w:val="32"/>
          <w:shd w:val="clear" w:color="auto" w:fill="FFFFFF"/>
        </w:rPr>
        <w:t>八、</w:t>
      </w:r>
      <w:ins w:id="895" w:author="Administrator" w:date="2025-02-18T16:05:13Z">
        <w:r>
          <w:rPr>
            <w:rFonts w:hint="eastAsia" w:ascii="黑体" w:hAnsi="黑体" w:eastAsia="黑体" w:cs="Times New Roman"/>
            <w:sz w:val="32"/>
            <w:szCs w:val="24"/>
            <w:shd w:val="clear" w:color="auto" w:fill="FFFFFF"/>
          </w:rPr>
          <w:t>关于</w:t>
        </w:r>
      </w:ins>
      <w:ins w:id="896" w:author="Administrator" w:date="2025-02-18T16:05:13Z">
        <w:r>
          <w:rPr>
            <w:rFonts w:hint="eastAsia" w:ascii="黑体" w:hAnsi="黑体" w:eastAsia="黑体" w:cs="Times New Roman"/>
            <w:sz w:val="32"/>
            <w:szCs w:val="24"/>
            <w:shd w:val="clear" w:color="auto" w:fill="FFFFFF"/>
            <w:lang w:val="en-US" w:eastAsia="zh-CN"/>
          </w:rPr>
          <w:t>琼海市嘉积中学202</w:t>
        </w:r>
      </w:ins>
      <w:ins w:id="897" w:author="Administrator" w:date="2025-02-18T16:05:20Z">
        <w:r>
          <w:rPr>
            <w:rFonts w:hint="eastAsia" w:ascii="黑体" w:hAnsi="黑体" w:eastAsia="黑体" w:cs="Times New Roman"/>
            <w:sz w:val="32"/>
            <w:szCs w:val="24"/>
            <w:shd w:val="clear" w:color="auto" w:fill="FFFFFF"/>
            <w:lang w:val="en-US" w:eastAsia="zh-CN"/>
          </w:rPr>
          <w:t>5</w:t>
        </w:r>
      </w:ins>
      <w:ins w:id="898" w:author="Administrator" w:date="2025-02-18T16:05:13Z">
        <w:r>
          <w:rPr>
            <w:rFonts w:hint="eastAsia" w:ascii="黑体" w:hAnsi="黑体" w:eastAsia="黑体" w:cs="Times New Roman"/>
            <w:sz w:val="32"/>
            <w:szCs w:val="24"/>
            <w:shd w:val="clear" w:color="auto" w:fill="FFFFFF"/>
          </w:rPr>
          <w:t>年支出预算情况说明</w:t>
        </w:r>
      </w:ins>
    </w:p>
    <w:p>
      <w:pPr>
        <w:widowControl/>
        <w:adjustRightInd w:val="0"/>
        <w:snapToGrid w:val="0"/>
        <w:spacing w:line="360" w:lineRule="auto"/>
        <w:ind w:firstLine="640" w:firstLineChars="200"/>
        <w:rPr>
          <w:ins w:id="900" w:author="Administrator" w:date="2025-02-18T16:05:11Z"/>
          <w:rFonts w:hint="eastAsia" w:ascii="黑体" w:hAnsi="黑体" w:eastAsia="黑体" w:cs="Times New Roman"/>
          <w:sz w:val="32"/>
          <w:shd w:val="clear" w:color="auto" w:fill="FFFFFF"/>
        </w:rPr>
        <w:pPrChange w:id="899" w:author="Administrator" w:date="2025-02-18T16:17:22Z">
          <w:pPr>
            <w:spacing w:line="578" w:lineRule="exact"/>
            <w:ind w:firstLine="640" w:firstLineChars="200"/>
          </w:pPr>
        </w:pPrChange>
      </w:pPr>
      <w:ins w:id="901" w:author="Administrator" w:date="2025-02-18T16:05:13Z">
        <w:r>
          <w:rPr>
            <w:rFonts w:hint="eastAsia" w:ascii="仿宋" w:hAnsi="仿宋" w:eastAsia="仿宋" w:cs="仿宋"/>
            <w:sz w:val="32"/>
            <w:szCs w:val="32"/>
            <w:lang w:val="en-US" w:eastAsia="zh-CN"/>
          </w:rPr>
          <w:t>琼海市嘉积中学202</w:t>
        </w:r>
      </w:ins>
      <w:ins w:id="902" w:author="Administrator" w:date="2025-02-18T16:09:39Z">
        <w:r>
          <w:rPr>
            <w:rFonts w:hint="eastAsia" w:ascii="仿宋" w:hAnsi="仿宋" w:eastAsia="仿宋" w:cs="仿宋"/>
            <w:sz w:val="32"/>
            <w:szCs w:val="32"/>
            <w:lang w:val="en-US" w:eastAsia="zh-CN"/>
          </w:rPr>
          <w:t>5</w:t>
        </w:r>
      </w:ins>
      <w:ins w:id="903" w:author="Administrator" w:date="2025-02-18T16:05:13Z">
        <w:r>
          <w:rPr>
            <w:rFonts w:hint="eastAsia" w:ascii="仿宋" w:hAnsi="仿宋" w:eastAsia="仿宋" w:cs="仿宋"/>
            <w:sz w:val="32"/>
            <w:szCs w:val="24"/>
          </w:rPr>
          <w:t>年支出预算</w:t>
        </w:r>
      </w:ins>
      <w:ins w:id="904" w:author="Administrator" w:date="2025-02-18T16:05:13Z">
        <w:r>
          <w:rPr>
            <w:rFonts w:hint="eastAsia" w:ascii="仿宋" w:hAnsi="仿宋" w:eastAsia="仿宋" w:cs="仿宋"/>
            <w:sz w:val="32"/>
            <w:szCs w:val="24"/>
            <w:lang w:val="en-US" w:eastAsia="zh-CN"/>
          </w:rPr>
          <w:t>11</w:t>
        </w:r>
      </w:ins>
      <w:ins w:id="905" w:author="Administrator" w:date="2025-02-18T16:13:01Z">
        <w:r>
          <w:rPr>
            <w:rFonts w:hint="eastAsia" w:ascii="仿宋" w:hAnsi="仿宋" w:eastAsia="仿宋" w:cs="仿宋"/>
            <w:sz w:val="32"/>
            <w:szCs w:val="24"/>
            <w:lang w:val="en-US" w:eastAsia="zh-CN"/>
          </w:rPr>
          <w:t>6</w:t>
        </w:r>
      </w:ins>
      <w:ins w:id="906" w:author="Administrator" w:date="2025-02-18T16:13:02Z">
        <w:r>
          <w:rPr>
            <w:rFonts w:hint="eastAsia" w:ascii="仿宋" w:hAnsi="仿宋" w:eastAsia="仿宋" w:cs="仿宋"/>
            <w:sz w:val="32"/>
            <w:szCs w:val="24"/>
            <w:lang w:val="en-US" w:eastAsia="zh-CN"/>
          </w:rPr>
          <w:t>67</w:t>
        </w:r>
      </w:ins>
      <w:ins w:id="907" w:author="Administrator" w:date="2025-02-18T16:13:03Z">
        <w:r>
          <w:rPr>
            <w:rFonts w:hint="eastAsia" w:ascii="仿宋" w:hAnsi="仿宋" w:eastAsia="仿宋" w:cs="仿宋"/>
            <w:sz w:val="32"/>
            <w:szCs w:val="24"/>
            <w:lang w:val="en-US" w:eastAsia="zh-CN"/>
          </w:rPr>
          <w:t>.6</w:t>
        </w:r>
      </w:ins>
      <w:ins w:id="908" w:author="Administrator" w:date="2025-02-18T16:13:04Z">
        <w:r>
          <w:rPr>
            <w:rFonts w:hint="eastAsia" w:ascii="仿宋" w:hAnsi="仿宋" w:eastAsia="仿宋" w:cs="仿宋"/>
            <w:sz w:val="32"/>
            <w:szCs w:val="24"/>
            <w:lang w:val="en-US" w:eastAsia="zh-CN"/>
          </w:rPr>
          <w:t>1</w:t>
        </w:r>
      </w:ins>
      <w:ins w:id="909" w:author="Administrator" w:date="2025-02-18T16:05:13Z">
        <w:r>
          <w:rPr>
            <w:rFonts w:hint="eastAsia" w:ascii="仿宋" w:hAnsi="仿宋" w:eastAsia="仿宋" w:cs="仿宋"/>
            <w:sz w:val="32"/>
            <w:szCs w:val="24"/>
          </w:rPr>
          <w:t>万元，其中：基本支出</w:t>
        </w:r>
      </w:ins>
      <w:ins w:id="910" w:author="Administrator" w:date="2025-02-18T16:13:27Z">
        <w:r>
          <w:rPr>
            <w:rFonts w:hint="eastAsia" w:ascii="仿宋" w:hAnsi="仿宋" w:eastAsia="仿宋" w:cs="仿宋"/>
            <w:sz w:val="32"/>
            <w:szCs w:val="24"/>
            <w:lang w:val="en-US" w:eastAsia="zh-CN"/>
          </w:rPr>
          <w:t>1</w:t>
        </w:r>
      </w:ins>
      <w:ins w:id="911" w:author="Administrator" w:date="2025-02-18T16:13:28Z">
        <w:r>
          <w:rPr>
            <w:rFonts w:hint="eastAsia" w:ascii="仿宋" w:hAnsi="仿宋" w:eastAsia="仿宋" w:cs="仿宋"/>
            <w:sz w:val="32"/>
            <w:szCs w:val="24"/>
            <w:lang w:val="en-US" w:eastAsia="zh-CN"/>
          </w:rPr>
          <w:t>05</w:t>
        </w:r>
      </w:ins>
      <w:ins w:id="912" w:author="Administrator" w:date="2025-02-18T16:13:29Z">
        <w:r>
          <w:rPr>
            <w:rFonts w:hint="eastAsia" w:ascii="仿宋" w:hAnsi="仿宋" w:eastAsia="仿宋" w:cs="仿宋"/>
            <w:sz w:val="32"/>
            <w:szCs w:val="24"/>
            <w:lang w:val="en-US" w:eastAsia="zh-CN"/>
          </w:rPr>
          <w:t>46.</w:t>
        </w:r>
      </w:ins>
      <w:ins w:id="913" w:author="Administrator" w:date="2025-02-18T16:13:30Z">
        <w:r>
          <w:rPr>
            <w:rFonts w:hint="eastAsia" w:ascii="仿宋" w:hAnsi="仿宋" w:eastAsia="仿宋" w:cs="仿宋"/>
            <w:sz w:val="32"/>
            <w:szCs w:val="24"/>
            <w:lang w:val="en-US" w:eastAsia="zh-CN"/>
          </w:rPr>
          <w:t>82</w:t>
        </w:r>
      </w:ins>
      <w:ins w:id="914" w:author="Administrator" w:date="2025-02-18T16:05:13Z">
        <w:r>
          <w:rPr>
            <w:rFonts w:hint="eastAsia" w:ascii="仿宋" w:hAnsi="仿宋" w:eastAsia="仿宋" w:cs="仿宋"/>
            <w:sz w:val="32"/>
            <w:szCs w:val="24"/>
          </w:rPr>
          <w:t>万元，占</w:t>
        </w:r>
      </w:ins>
      <w:ins w:id="915" w:author="Administrator" w:date="2025-02-18T16:05:13Z">
        <w:r>
          <w:rPr>
            <w:rFonts w:hint="eastAsia" w:ascii="仿宋" w:hAnsi="仿宋" w:eastAsia="仿宋" w:cs="仿宋"/>
            <w:sz w:val="32"/>
            <w:szCs w:val="24"/>
            <w:lang w:val="en-US" w:eastAsia="zh-CN"/>
          </w:rPr>
          <w:t>9</w:t>
        </w:r>
      </w:ins>
      <w:ins w:id="916" w:author="Administrator" w:date="2025-02-18T16:14:02Z">
        <w:r>
          <w:rPr>
            <w:rFonts w:hint="eastAsia" w:ascii="仿宋" w:hAnsi="仿宋" w:eastAsia="仿宋" w:cs="仿宋"/>
            <w:sz w:val="32"/>
            <w:szCs w:val="24"/>
            <w:lang w:val="en-US" w:eastAsia="zh-CN"/>
          </w:rPr>
          <w:t>0.4</w:t>
        </w:r>
      </w:ins>
      <w:ins w:id="917" w:author="Administrator" w:date="2025-02-18T16:05:13Z">
        <w:r>
          <w:rPr>
            <w:rFonts w:hint="eastAsia" w:ascii="仿宋" w:hAnsi="仿宋" w:eastAsia="仿宋" w:cs="仿宋"/>
            <w:sz w:val="32"/>
            <w:szCs w:val="24"/>
          </w:rPr>
          <w:t>%；项目支出</w:t>
        </w:r>
      </w:ins>
      <w:ins w:id="918" w:author="Administrator" w:date="2025-02-18T16:14:10Z">
        <w:r>
          <w:rPr>
            <w:rFonts w:hint="eastAsia" w:ascii="仿宋" w:hAnsi="仿宋" w:eastAsia="仿宋" w:cs="仿宋"/>
            <w:sz w:val="32"/>
            <w:szCs w:val="24"/>
            <w:lang w:val="en-US" w:eastAsia="zh-CN"/>
          </w:rPr>
          <w:t>112</w:t>
        </w:r>
      </w:ins>
      <w:ins w:id="919" w:author="Administrator" w:date="2025-02-18T16:14:11Z">
        <w:r>
          <w:rPr>
            <w:rFonts w:hint="eastAsia" w:ascii="仿宋" w:hAnsi="仿宋" w:eastAsia="仿宋" w:cs="仿宋"/>
            <w:sz w:val="32"/>
            <w:szCs w:val="24"/>
            <w:lang w:val="en-US" w:eastAsia="zh-CN"/>
          </w:rPr>
          <w:t>0.7</w:t>
        </w:r>
      </w:ins>
      <w:ins w:id="920" w:author="Administrator" w:date="2025-02-18T16:14:12Z">
        <w:r>
          <w:rPr>
            <w:rFonts w:hint="eastAsia" w:ascii="仿宋" w:hAnsi="仿宋" w:eastAsia="仿宋" w:cs="仿宋"/>
            <w:sz w:val="32"/>
            <w:szCs w:val="24"/>
            <w:lang w:val="en-US" w:eastAsia="zh-CN"/>
          </w:rPr>
          <w:t>9</w:t>
        </w:r>
      </w:ins>
      <w:ins w:id="921" w:author="Administrator" w:date="2025-02-18T16:05:13Z">
        <w:r>
          <w:rPr>
            <w:rFonts w:hint="eastAsia" w:ascii="仿宋" w:hAnsi="仿宋" w:eastAsia="仿宋" w:cs="仿宋"/>
            <w:sz w:val="32"/>
            <w:szCs w:val="24"/>
          </w:rPr>
          <w:t>万元，占</w:t>
        </w:r>
      </w:ins>
      <w:ins w:id="922" w:author="Administrator" w:date="2025-02-18T16:14:48Z">
        <w:r>
          <w:rPr>
            <w:rFonts w:hint="eastAsia" w:ascii="仿宋" w:hAnsi="仿宋" w:eastAsia="仿宋" w:cs="仿宋"/>
            <w:sz w:val="32"/>
            <w:szCs w:val="24"/>
            <w:lang w:val="en-US" w:eastAsia="zh-CN"/>
          </w:rPr>
          <w:t>9</w:t>
        </w:r>
      </w:ins>
      <w:ins w:id="923" w:author="Administrator" w:date="2025-02-18T16:14:49Z">
        <w:r>
          <w:rPr>
            <w:rFonts w:hint="eastAsia" w:ascii="仿宋" w:hAnsi="仿宋" w:eastAsia="仿宋" w:cs="仿宋"/>
            <w:sz w:val="32"/>
            <w:szCs w:val="24"/>
            <w:lang w:val="en-US" w:eastAsia="zh-CN"/>
          </w:rPr>
          <w:t>.6</w:t>
        </w:r>
      </w:ins>
      <w:ins w:id="924" w:author="Administrator" w:date="2025-02-18T16:05:13Z">
        <w:r>
          <w:rPr>
            <w:rFonts w:hint="eastAsia" w:ascii="仿宋" w:hAnsi="仿宋" w:eastAsia="仿宋" w:cs="仿宋"/>
            <w:sz w:val="32"/>
            <w:szCs w:val="24"/>
          </w:rPr>
          <w:t>%。比上年预算数</w:t>
        </w:r>
      </w:ins>
      <w:ins w:id="925" w:author="Administrator" w:date="2025-02-18T16:05:13Z">
        <w:r>
          <w:rPr>
            <w:rFonts w:hint="eastAsia" w:ascii="仿宋" w:hAnsi="仿宋" w:eastAsia="仿宋" w:cs="仿宋"/>
            <w:sz w:val="32"/>
            <w:szCs w:val="32"/>
          </w:rPr>
          <w:t>增加</w:t>
        </w:r>
      </w:ins>
      <w:ins w:id="926" w:author="Administrator" w:date="2025-02-18T16:15:33Z">
        <w:r>
          <w:rPr>
            <w:rFonts w:hint="eastAsia" w:ascii="仿宋" w:hAnsi="仿宋" w:eastAsia="仿宋" w:cs="仿宋"/>
            <w:sz w:val="32"/>
            <w:szCs w:val="32"/>
            <w:lang w:val="en-US" w:eastAsia="zh-CN"/>
          </w:rPr>
          <w:t>201</w:t>
        </w:r>
      </w:ins>
      <w:ins w:id="927" w:author="Administrator" w:date="2025-02-18T16:15:34Z">
        <w:r>
          <w:rPr>
            <w:rFonts w:hint="eastAsia" w:ascii="仿宋" w:hAnsi="仿宋" w:eastAsia="仿宋" w:cs="仿宋"/>
            <w:sz w:val="32"/>
            <w:szCs w:val="32"/>
            <w:lang w:val="en-US" w:eastAsia="zh-CN"/>
          </w:rPr>
          <w:t>.0</w:t>
        </w:r>
      </w:ins>
      <w:ins w:id="928" w:author="Administrator" w:date="2025-02-18T16:15:35Z">
        <w:r>
          <w:rPr>
            <w:rFonts w:hint="eastAsia" w:ascii="仿宋" w:hAnsi="仿宋" w:eastAsia="仿宋" w:cs="仿宋"/>
            <w:sz w:val="32"/>
            <w:szCs w:val="32"/>
            <w:lang w:val="en-US" w:eastAsia="zh-CN"/>
          </w:rPr>
          <w:t>1</w:t>
        </w:r>
      </w:ins>
      <w:ins w:id="929" w:author="Administrator" w:date="2025-02-18T16:05:13Z">
        <w:r>
          <w:rPr>
            <w:rFonts w:hint="eastAsia" w:ascii="仿宋" w:hAnsi="仿宋" w:eastAsia="仿宋" w:cs="仿宋"/>
            <w:sz w:val="32"/>
            <w:szCs w:val="24"/>
          </w:rPr>
          <w:t>万元，主要是</w:t>
        </w:r>
      </w:ins>
      <w:ins w:id="930" w:author="Administrator" w:date="2025-02-18T16:05:13Z">
        <w:r>
          <w:rPr>
            <w:rFonts w:hint="eastAsia" w:ascii="仿宋" w:hAnsi="仿宋" w:eastAsia="仿宋" w:cs="仿宋"/>
            <w:sz w:val="32"/>
            <w:szCs w:val="32"/>
          </w:rPr>
          <w:t>教育支出</w:t>
        </w:r>
      </w:ins>
      <w:ins w:id="931" w:author="Administrator" w:date="2025-02-18T16:17:05Z">
        <w:r>
          <w:rPr>
            <w:rFonts w:hint="eastAsia" w:ascii="仿宋" w:hAnsi="仿宋" w:eastAsia="仿宋" w:cs="仿宋"/>
            <w:sz w:val="32"/>
            <w:szCs w:val="32"/>
            <w:lang w:val="en-US" w:eastAsia="zh-CN"/>
          </w:rPr>
          <w:t>增加</w:t>
        </w:r>
      </w:ins>
      <w:ins w:id="932" w:author="Administrator" w:date="2025-02-18T16:05:13Z">
        <w:r>
          <w:rPr>
            <w:rFonts w:hint="eastAsia" w:ascii="仿宋" w:hAnsi="仿宋" w:eastAsia="仿宋" w:cs="仿宋"/>
            <w:sz w:val="32"/>
            <w:szCs w:val="24"/>
          </w:rPr>
          <w:t>。</w:t>
        </w:r>
      </w:ins>
    </w:p>
    <w:p>
      <w:pPr>
        <w:spacing w:line="578" w:lineRule="exact"/>
        <w:ind w:firstLine="0" w:firstLineChars="0"/>
        <w:rPr>
          <w:del w:id="934" w:author="Administrator" w:date="2025-02-18T16:17:16Z"/>
          <w:rFonts w:ascii="黑体" w:hAnsi="黑体" w:eastAsia="黑体" w:cs="Times New Roman"/>
          <w:sz w:val="32"/>
          <w:shd w:val="clear" w:color="auto" w:fill="FFFFFF"/>
        </w:rPr>
        <w:pPrChange w:id="933" w:author="Administrator" w:date="2025-02-18T16:04:48Z">
          <w:pPr>
            <w:spacing w:line="578" w:lineRule="exact"/>
            <w:ind w:firstLine="640" w:firstLineChars="200"/>
          </w:pPr>
        </w:pPrChange>
      </w:pPr>
      <w:del w:id="935" w:author="Administrator" w:date="2025-02-18T16:17:16Z">
        <w:r>
          <w:rPr>
            <w:rFonts w:hint="eastAsia" w:ascii="黑体" w:hAnsi="黑体" w:eastAsia="黑体" w:cs="Times New Roman"/>
            <w:sz w:val="32"/>
            <w:shd w:val="clear" w:color="auto" w:fill="FFFFFF"/>
          </w:rPr>
          <w:delText>关于</w:delText>
        </w:r>
      </w:del>
      <w:del w:id="936" w:author="Administrator" w:date="2025-02-18T16:17:16Z">
        <w:r>
          <w:rPr>
            <w:rFonts w:hint="eastAsia" w:ascii="仿宋_GB2312" w:hAnsi="黑体" w:eastAsia="仿宋_GB2312"/>
            <w:sz w:val="32"/>
            <w:szCs w:val="32"/>
          </w:rPr>
          <w:delText>××</w:delText>
        </w:r>
      </w:del>
      <w:del w:id="937" w:author="Administrator" w:date="2025-02-18T16:17:16Z">
        <w:r>
          <w:rPr>
            <w:rFonts w:hint="eastAsia" w:ascii="黑体" w:hAnsi="黑体" w:eastAsia="黑体" w:cs="Times New Roman"/>
            <w:sz w:val="32"/>
            <w:shd w:val="clear" w:color="auto" w:fill="FFFFFF"/>
          </w:rPr>
          <w:delText>（部门或单位）</w:delText>
        </w:r>
      </w:del>
      <w:del w:id="938" w:author="Administrator" w:date="2025-02-18T16:17:16Z">
        <w:r>
          <w:rPr>
            <w:rFonts w:hint="eastAsia" w:ascii="仿宋_GB2312" w:hAnsi="黑体" w:eastAsia="仿宋_GB2312"/>
            <w:sz w:val="32"/>
            <w:szCs w:val="32"/>
          </w:rPr>
          <w:delText>××</w:delText>
        </w:r>
      </w:del>
      <w:del w:id="939" w:author="Administrator" w:date="2025-02-18T16:17:16Z">
        <w:r>
          <w:rPr>
            <w:rFonts w:ascii="黑体" w:hAnsi="黑体" w:eastAsia="黑体" w:cs="Times New Roman"/>
            <w:sz w:val="32"/>
            <w:shd w:val="clear" w:color="auto" w:fill="FFFFFF"/>
          </w:rPr>
          <w:delText>年</w:delText>
        </w:r>
      </w:del>
      <w:del w:id="940" w:author="Administrator" w:date="2025-02-18T16:17:16Z">
        <w:r>
          <w:rPr>
            <w:rFonts w:hint="eastAsia" w:ascii="黑体" w:hAnsi="黑体" w:eastAsia="黑体" w:cs="Times New Roman"/>
            <w:sz w:val="32"/>
            <w:shd w:val="clear" w:color="auto" w:fill="FFFFFF"/>
          </w:rPr>
          <w:delText>支出预算情况说明</w:delText>
        </w:r>
      </w:del>
    </w:p>
    <w:p>
      <w:pPr>
        <w:spacing w:line="578" w:lineRule="exact"/>
        <w:ind w:firstLine="640" w:firstLineChars="200"/>
        <w:rPr>
          <w:del w:id="941" w:author="Administrator" w:date="2025-02-18T16:17:16Z"/>
          <w:rFonts w:hint="eastAsia" w:ascii="仿宋" w:hAnsi="仿宋" w:eastAsia="仿宋" w:cs="仿宋"/>
          <w:sz w:val="32"/>
          <w:szCs w:val="32"/>
        </w:rPr>
      </w:pPr>
      <w:del w:id="942" w:author="Administrator" w:date="2025-02-18T16:17:16Z">
        <w:r>
          <w:rPr>
            <w:rFonts w:hint="eastAsia" w:ascii="仿宋" w:hAnsi="仿宋" w:eastAsia="仿宋" w:cs="仿宋"/>
            <w:sz w:val="32"/>
            <w:szCs w:val="32"/>
          </w:rPr>
          <w:delText>××（部门或单位）××年支出预算××万元，其中：基本支出××万元，占××%；项目支出××万元，占××%。比上年预算数增加/减少/持平××万元，主要是……。</w:delText>
        </w:r>
      </w:del>
    </w:p>
    <w:p>
      <w:pPr>
        <w:spacing w:line="578" w:lineRule="exact"/>
        <w:ind w:firstLine="0" w:firstLineChars="0"/>
        <w:rPr>
          <w:rFonts w:ascii="黑体" w:hAnsi="黑体" w:eastAsia="黑体" w:cs="Times New Roman"/>
          <w:sz w:val="32"/>
          <w:shd w:val="clear" w:color="auto" w:fill="FFFFFF"/>
        </w:rPr>
        <w:pPrChange w:id="943" w:author="Administrator" w:date="2025-02-18T16:17:19Z">
          <w:pPr>
            <w:spacing w:line="578" w:lineRule="exact"/>
            <w:ind w:firstLine="640" w:firstLineChars="200"/>
          </w:pPr>
        </w:pPrChange>
      </w:pPr>
      <w:r>
        <w:rPr>
          <w:rFonts w:hint="eastAsia" w:ascii="黑体" w:hAnsi="黑体" w:eastAsia="黑体" w:cs="Times New Roman"/>
          <w:sz w:val="32"/>
          <w:shd w:val="clear" w:color="auto" w:fill="FFFFFF"/>
        </w:rPr>
        <w:t>九、其他重要事项的情况说明</w:t>
      </w:r>
    </w:p>
    <w:p>
      <w:pPr>
        <w:keepNext w:val="0"/>
        <w:keepLines w:val="0"/>
        <w:pageBreakBefore w:val="0"/>
        <w:widowControl/>
        <w:kinsoku/>
        <w:wordWrap/>
        <w:overflowPunct/>
        <w:topLinePunct w:val="0"/>
        <w:autoSpaceDE/>
        <w:autoSpaceDN/>
        <w:bidi w:val="0"/>
        <w:adjustRightInd w:val="0"/>
        <w:snapToGrid w:val="0"/>
        <w:spacing w:line="360" w:lineRule="auto"/>
        <w:textAlignment w:val="auto"/>
        <w:rPr>
          <w:ins w:id="944" w:author="Administrator" w:date="2025-02-18T16:21:39Z"/>
          <w:rFonts w:hint="eastAsia" w:ascii="仿宋" w:hAnsi="仿宋" w:eastAsia="仿宋" w:cs="仿宋"/>
          <w:sz w:val="32"/>
          <w:szCs w:val="32"/>
        </w:rPr>
      </w:pPr>
      <w:del w:id="945" w:author="Administrator" w:date="2025-02-18T16:21:53Z">
        <w:r>
          <w:rPr>
            <w:rFonts w:hint="eastAsia" w:ascii="楷体" w:hAnsi="楷体" w:eastAsia="楷体"/>
            <w:sz w:val="32"/>
            <w:szCs w:val="32"/>
          </w:rPr>
          <w:delText>（一</w:delText>
        </w:r>
      </w:del>
      <w:del w:id="946" w:author="Administrator" w:date="2025-02-18T16:21:52Z">
        <w:r>
          <w:rPr>
            <w:rFonts w:hint="eastAsia" w:ascii="楷体" w:hAnsi="楷体" w:eastAsia="楷体"/>
            <w:sz w:val="32"/>
            <w:szCs w:val="32"/>
          </w:rPr>
          <w:delText>）</w:delText>
        </w:r>
      </w:del>
      <w:ins w:id="947" w:author="Administrator" w:date="2025-02-18T16:21:39Z">
        <w:r>
          <w:rPr>
            <w:rFonts w:hint="eastAsia" w:ascii="仿宋" w:hAnsi="仿宋" w:eastAsia="仿宋" w:cs="仿宋"/>
            <w:sz w:val="32"/>
            <w:szCs w:val="32"/>
          </w:rPr>
          <w:t>（一）机关运行经费</w:t>
        </w:r>
      </w:ins>
    </w:p>
    <w:p>
      <w:pPr>
        <w:widowControl/>
        <w:adjustRightInd w:val="0"/>
        <w:snapToGrid w:val="0"/>
        <w:spacing w:line="360" w:lineRule="auto"/>
        <w:ind w:firstLine="640" w:firstLineChars="200"/>
        <w:rPr>
          <w:ins w:id="949" w:author="Administrator" w:date="2025-02-18T16:21:36Z"/>
          <w:rFonts w:hint="eastAsia" w:ascii="楷体" w:hAnsi="楷体" w:eastAsia="楷体"/>
          <w:sz w:val="32"/>
          <w:szCs w:val="32"/>
        </w:rPr>
        <w:pPrChange w:id="948" w:author="Administrator" w:date="2025-02-18T16:53:22Z">
          <w:pPr>
            <w:spacing w:line="578" w:lineRule="exact"/>
            <w:ind w:firstLine="640" w:firstLineChars="200"/>
          </w:pPr>
        </w:pPrChange>
      </w:pPr>
      <w:ins w:id="950" w:author="Administrator" w:date="2025-02-18T16:21:39Z">
        <w:r>
          <w:rPr>
            <w:rFonts w:hint="eastAsia" w:ascii="仿宋" w:hAnsi="仿宋" w:eastAsia="仿宋" w:cs="仿宋"/>
            <w:sz w:val="32"/>
            <w:szCs w:val="32"/>
            <w:lang w:val="en-US" w:eastAsia="zh-CN"/>
          </w:rPr>
          <w:t>本单位</w:t>
        </w:r>
      </w:ins>
      <w:ins w:id="951" w:author="Administrator" w:date="2025-02-18T16:21:39Z">
        <w:r>
          <w:rPr>
            <w:rFonts w:hint="eastAsia" w:ascii="仿宋" w:hAnsi="仿宋" w:eastAsia="仿宋" w:cs="仿宋"/>
            <w:sz w:val="32"/>
            <w:szCs w:val="32"/>
          </w:rPr>
          <w:t>为事业单位，无机关运行经费</w:t>
        </w:r>
      </w:ins>
      <w:ins w:id="952" w:author="Administrator" w:date="2025-02-18T16:21:39Z">
        <w:r>
          <w:rPr>
            <w:rFonts w:hint="eastAsia" w:ascii="仿宋" w:hAnsi="仿宋" w:eastAsia="仿宋" w:cs="仿宋"/>
            <w:sz w:val="32"/>
            <w:szCs w:val="32"/>
            <w:lang w:eastAsia="zh-CN"/>
          </w:rPr>
          <w:t>。</w:t>
        </w:r>
      </w:ins>
    </w:p>
    <w:p>
      <w:pPr>
        <w:spacing w:line="578" w:lineRule="exact"/>
        <w:ind w:firstLine="0" w:firstLineChars="0"/>
        <w:rPr>
          <w:del w:id="954" w:author="Administrator" w:date="2025-02-18T16:22:21Z"/>
          <w:rFonts w:ascii="楷体" w:hAnsi="楷体" w:eastAsia="楷体"/>
          <w:sz w:val="32"/>
          <w:szCs w:val="32"/>
        </w:rPr>
        <w:pPrChange w:id="953" w:author="Administrator" w:date="2025-02-18T16:53:26Z">
          <w:pPr>
            <w:spacing w:line="578" w:lineRule="exact"/>
            <w:ind w:firstLine="640" w:firstLineChars="200"/>
          </w:pPr>
        </w:pPrChange>
      </w:pPr>
      <w:del w:id="955" w:author="Administrator" w:date="2025-02-18T16:22:21Z">
        <w:r>
          <w:rPr>
            <w:rFonts w:hint="eastAsia" w:ascii="楷体" w:hAnsi="楷体" w:eastAsia="楷体"/>
            <w:sz w:val="32"/>
            <w:szCs w:val="32"/>
          </w:rPr>
          <w:delText>机关运行经费</w:delText>
        </w:r>
      </w:del>
      <w:del w:id="956" w:author="Administrator" w:date="2025-02-18T16:22:21Z">
        <w:r>
          <w:rPr>
            <w:rFonts w:hint="eastAsia" w:ascii="楷体" w:hAnsi="楷体" w:eastAsia="楷体"/>
            <w:sz w:val="32"/>
            <w:szCs w:val="32"/>
            <w:lang w:val="en-US" w:eastAsia="zh-CN"/>
          </w:rPr>
          <w:delText>（</w:delText>
        </w:r>
      </w:del>
      <w:del w:id="957" w:author="Administrator" w:date="2025-02-18T16:22:21Z">
        <w:r>
          <w:rPr>
            <w:rFonts w:hint="eastAsia" w:ascii="楷体" w:hAnsi="楷体" w:eastAsia="楷体"/>
            <w:sz w:val="32"/>
            <w:szCs w:val="32"/>
          </w:rPr>
          <w:delText>行政单位</w:delText>
        </w:r>
      </w:del>
      <w:del w:id="958" w:author="Administrator" w:date="2025-02-18T16:22:21Z">
        <w:r>
          <w:rPr>
            <w:rFonts w:hint="eastAsia" w:ascii="楷体" w:hAnsi="楷体" w:eastAsia="楷体"/>
            <w:sz w:val="32"/>
            <w:szCs w:val="32"/>
            <w:lang w:eastAsia="zh-CN"/>
          </w:rPr>
          <w:delText>、</w:delText>
        </w:r>
      </w:del>
      <w:del w:id="959" w:author="Administrator" w:date="2025-02-18T16:22:21Z">
        <w:r>
          <w:rPr>
            <w:rFonts w:hint="eastAsia" w:ascii="楷体" w:hAnsi="楷体" w:eastAsia="楷体"/>
            <w:sz w:val="32"/>
            <w:szCs w:val="32"/>
          </w:rPr>
          <w:delText>参照公务员法管理的事业单位</w:delText>
        </w:r>
      </w:del>
      <w:del w:id="960" w:author="Administrator" w:date="2025-02-18T16:22:21Z">
        <w:r>
          <w:rPr>
            <w:rFonts w:hint="eastAsia" w:ascii="楷体" w:hAnsi="楷体" w:eastAsia="楷体"/>
            <w:sz w:val="32"/>
            <w:szCs w:val="32"/>
            <w:lang w:eastAsia="zh-CN"/>
          </w:rPr>
          <w:delText>需说明，其他单位不需要说明</w:delText>
        </w:r>
      </w:del>
      <w:del w:id="961" w:author="Administrator" w:date="2025-02-18T16:22:21Z">
        <w:r>
          <w:rPr>
            <w:rFonts w:hint="eastAsia" w:ascii="楷体" w:hAnsi="楷体" w:eastAsia="楷体"/>
            <w:sz w:val="32"/>
            <w:szCs w:val="32"/>
            <w:lang w:val="en-US" w:eastAsia="zh-CN"/>
          </w:rPr>
          <w:delText>）</w:delText>
        </w:r>
      </w:del>
    </w:p>
    <w:p>
      <w:pPr>
        <w:spacing w:line="578" w:lineRule="exact"/>
        <w:ind w:firstLine="0" w:firstLineChars="0"/>
        <w:rPr>
          <w:del w:id="963" w:author="Administrator" w:date="2025-02-18T16:22:27Z"/>
          <w:rFonts w:hint="eastAsia" w:ascii="仿宋" w:hAnsi="仿宋" w:eastAsia="仿宋" w:cs="仿宋"/>
          <w:sz w:val="32"/>
          <w:szCs w:val="32"/>
        </w:rPr>
        <w:pPrChange w:id="962" w:author="Administrator" w:date="2025-02-18T16:53:26Z">
          <w:pPr>
            <w:spacing w:line="578" w:lineRule="exact"/>
            <w:ind w:firstLine="640" w:firstLineChars="200"/>
          </w:pPr>
        </w:pPrChange>
      </w:pPr>
      <w:del w:id="964" w:author="Administrator" w:date="2025-02-18T16:22:27Z">
        <w:r>
          <w:rPr>
            <w:rFonts w:hint="eastAsia" w:ascii="仿宋" w:hAnsi="仿宋" w:eastAsia="仿宋" w:cs="仿宋"/>
            <w:sz w:val="32"/>
            <w:szCs w:val="32"/>
          </w:rPr>
          <w:delText>××年××（部门本级或单位）、……（</w:delText>
        </w:r>
      </w:del>
      <w:del w:id="965" w:author="Administrator" w:date="2025-02-18T16:22:27Z">
        <w:r>
          <w:rPr>
            <w:rFonts w:hint="eastAsia" w:ascii="仿宋" w:hAnsi="仿宋" w:eastAsia="仿宋" w:cs="仿宋"/>
            <w:sz w:val="32"/>
            <w:szCs w:val="32"/>
            <w:lang w:eastAsia="zh-CN"/>
          </w:rPr>
          <w:delText>公开部门预算时</w:delText>
        </w:r>
      </w:del>
      <w:del w:id="966" w:author="Administrator" w:date="2025-02-18T16:22:27Z">
        <w:r>
          <w:rPr>
            <w:rFonts w:hint="eastAsia" w:ascii="仿宋" w:hAnsi="仿宋" w:eastAsia="仿宋" w:cs="仿宋"/>
            <w:sz w:val="32"/>
            <w:szCs w:val="32"/>
          </w:rPr>
          <w:delText>罗列</w:delText>
        </w:r>
      </w:del>
      <w:del w:id="967" w:author="Administrator" w:date="2025-02-18T16:22:27Z">
        <w:r>
          <w:rPr>
            <w:rFonts w:hint="eastAsia" w:ascii="仿宋" w:hAnsi="仿宋" w:eastAsia="仿宋" w:cs="仿宋"/>
            <w:sz w:val="32"/>
            <w:szCs w:val="32"/>
            <w:lang w:eastAsia="zh-CN"/>
          </w:rPr>
          <w:delText>下属</w:delText>
        </w:r>
      </w:del>
      <w:del w:id="968" w:author="Administrator" w:date="2025-02-18T16:22:27Z">
        <w:r>
          <w:rPr>
            <w:rFonts w:hint="eastAsia" w:ascii="仿宋" w:hAnsi="仿宋" w:eastAsia="仿宋" w:cs="仿宋"/>
            <w:sz w:val="32"/>
            <w:szCs w:val="32"/>
          </w:rPr>
          <w:delText>参照公务员法管理</w:delText>
        </w:r>
      </w:del>
      <w:del w:id="969" w:author="Administrator" w:date="2025-02-18T16:22:27Z">
        <w:r>
          <w:rPr>
            <w:rFonts w:hint="eastAsia" w:ascii="仿宋" w:hAnsi="仿宋" w:eastAsia="仿宋" w:cs="仿宋"/>
            <w:sz w:val="32"/>
            <w:szCs w:val="32"/>
            <w:lang w:eastAsia="zh-CN"/>
          </w:rPr>
          <w:delText>的事业</w:delText>
        </w:r>
      </w:del>
      <w:del w:id="970" w:author="Administrator" w:date="2025-02-18T16:22:27Z">
        <w:r>
          <w:rPr>
            <w:rFonts w:hint="eastAsia" w:ascii="仿宋" w:hAnsi="仿宋" w:eastAsia="仿宋" w:cs="仿宋"/>
            <w:sz w:val="32"/>
            <w:szCs w:val="32"/>
          </w:rPr>
          <w:delText>单位）等的机关运行经费预算××万元。</w:delText>
        </w:r>
      </w:del>
    </w:p>
    <w:p>
      <w:pPr>
        <w:numPr>
          <w:ilvl w:val="0"/>
          <w:numId w:val="11"/>
          <w:ins w:id="972" w:author="Administrator" w:date="2025-02-18T16:22:52Z"/>
        </w:numPr>
        <w:spacing w:line="578" w:lineRule="exact"/>
        <w:ind w:firstLine="0" w:firstLineChars="0"/>
        <w:rPr>
          <w:ins w:id="973" w:author="Administrator" w:date="2025-02-18T16:22:54Z"/>
          <w:rFonts w:hint="eastAsia" w:ascii="楷体" w:hAnsi="楷体" w:eastAsia="楷体"/>
          <w:sz w:val="32"/>
          <w:szCs w:val="32"/>
        </w:rPr>
        <w:pPrChange w:id="971" w:author="Administrator" w:date="2025-02-18T16:53:26Z">
          <w:pPr>
            <w:spacing w:line="578" w:lineRule="exact"/>
            <w:ind w:firstLine="640" w:firstLineChars="200"/>
          </w:pPr>
        </w:pPrChange>
      </w:pPr>
      <w:del w:id="974" w:author="Administrator" w:date="2025-02-18T16:22:46Z">
        <w:r>
          <w:rPr>
            <w:rFonts w:hint="eastAsia" w:ascii="楷体" w:hAnsi="楷体" w:eastAsia="楷体"/>
            <w:sz w:val="32"/>
            <w:szCs w:val="32"/>
          </w:rPr>
          <w:delText>（二）</w:delText>
        </w:r>
      </w:del>
      <w:r>
        <w:rPr>
          <w:rFonts w:hint="eastAsia" w:ascii="楷体" w:hAnsi="楷体" w:eastAsia="楷体"/>
          <w:sz w:val="32"/>
          <w:szCs w:val="32"/>
        </w:rPr>
        <w:t>政府采购情况</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firstLine="0" w:firstLineChars="0"/>
        <w:textAlignment w:val="auto"/>
        <w:rPr>
          <w:ins w:id="976" w:author="Administrator" w:date="2025-02-18T16:22:59Z"/>
          <w:rFonts w:hint="eastAsia" w:ascii="仿宋" w:hAnsi="仿宋" w:eastAsia="仿宋" w:cs="仿宋"/>
          <w:sz w:val="32"/>
          <w:szCs w:val="24"/>
        </w:rPr>
        <w:pPrChange w:id="975" w:author="Administrator" w:date="2025-02-18T16:23:07Z">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firstLine="640" w:firstLineChars="200"/>
            <w:textAlignment w:val="auto"/>
          </w:pPr>
        </w:pPrChange>
      </w:pPr>
      <w:ins w:id="977" w:author="Administrator" w:date="2025-02-18T16:22:57Z">
        <w:r>
          <w:rPr>
            <w:rFonts w:hint="eastAsia" w:ascii="楷体" w:hAnsi="楷体" w:eastAsia="楷体"/>
            <w:sz w:val="32"/>
            <w:szCs w:val="32"/>
            <w:lang w:val="en-US" w:eastAsia="zh-CN"/>
          </w:rPr>
          <w:t xml:space="preserve">   </w:t>
        </w:r>
      </w:ins>
      <w:ins w:id="978" w:author="Administrator" w:date="2025-02-18T16:22:58Z">
        <w:r>
          <w:rPr>
            <w:rFonts w:hint="eastAsia" w:ascii="楷体" w:hAnsi="楷体" w:eastAsia="楷体"/>
            <w:sz w:val="32"/>
            <w:szCs w:val="32"/>
            <w:lang w:val="en-US" w:eastAsia="zh-CN"/>
          </w:rPr>
          <w:t xml:space="preserve"> </w:t>
        </w:r>
      </w:ins>
      <w:ins w:id="979" w:author="Administrator" w:date="2025-02-18T16:22:59Z">
        <w:r>
          <w:rPr>
            <w:rFonts w:hint="eastAsia" w:ascii="仿宋" w:hAnsi="仿宋" w:eastAsia="仿宋" w:cs="仿宋"/>
            <w:sz w:val="32"/>
            <w:szCs w:val="32"/>
            <w:lang w:val="en-US" w:eastAsia="zh-CN"/>
          </w:rPr>
          <w:t xml:space="preserve"> </w:t>
        </w:r>
      </w:ins>
      <w:ins w:id="980" w:author="Administrator" w:date="2025-02-18T16:22:59Z">
        <w:r>
          <w:rPr>
            <w:rFonts w:hint="eastAsia" w:ascii="仿宋" w:hAnsi="仿宋" w:eastAsia="仿宋" w:cs="仿宋"/>
            <w:sz w:val="32"/>
            <w:szCs w:val="24"/>
            <w:lang w:val="en-US" w:eastAsia="zh-CN"/>
          </w:rPr>
          <w:t>202</w:t>
        </w:r>
      </w:ins>
      <w:ins w:id="981" w:author="Administrator" w:date="2025-02-18T16:23:12Z">
        <w:r>
          <w:rPr>
            <w:rFonts w:hint="eastAsia" w:ascii="仿宋" w:hAnsi="仿宋" w:eastAsia="仿宋" w:cs="仿宋"/>
            <w:sz w:val="32"/>
            <w:szCs w:val="24"/>
            <w:lang w:val="en-US" w:eastAsia="zh-CN"/>
          </w:rPr>
          <w:t>5</w:t>
        </w:r>
      </w:ins>
      <w:ins w:id="982" w:author="Administrator" w:date="2025-02-18T16:30:42Z">
        <w:r>
          <w:rPr>
            <w:rFonts w:hint="eastAsia" w:ascii="仿宋" w:hAnsi="仿宋" w:eastAsia="仿宋" w:cs="仿宋"/>
            <w:sz w:val="32"/>
            <w:szCs w:val="24"/>
            <w:lang w:val="en-US" w:eastAsia="zh-CN"/>
          </w:rPr>
          <w:t xml:space="preserve"> </w:t>
        </w:r>
      </w:ins>
      <w:ins w:id="983" w:author="Administrator" w:date="2025-02-18T16:22:59Z">
        <w:r>
          <w:rPr>
            <w:rFonts w:hint="eastAsia" w:ascii="仿宋" w:hAnsi="仿宋" w:eastAsia="仿宋" w:cs="仿宋"/>
            <w:sz w:val="32"/>
            <w:szCs w:val="24"/>
          </w:rPr>
          <w:t>年</w:t>
        </w:r>
      </w:ins>
      <w:ins w:id="984" w:author="Administrator" w:date="2025-02-18T16:22:59Z">
        <w:r>
          <w:rPr>
            <w:rFonts w:hint="eastAsia" w:ascii="仿宋" w:hAnsi="仿宋" w:eastAsia="仿宋" w:cs="仿宋"/>
            <w:sz w:val="32"/>
            <w:szCs w:val="24"/>
            <w:lang w:val="en-US" w:eastAsia="zh-CN"/>
          </w:rPr>
          <w:t>琼海市嘉积中学</w:t>
        </w:r>
      </w:ins>
      <w:ins w:id="985" w:author="Administrator" w:date="2025-02-18T16:22:59Z">
        <w:r>
          <w:rPr>
            <w:rFonts w:hint="eastAsia" w:ascii="仿宋" w:hAnsi="仿宋" w:eastAsia="仿宋" w:cs="仿宋"/>
            <w:sz w:val="32"/>
            <w:szCs w:val="32"/>
          </w:rPr>
          <w:t>政府采购预算总额</w:t>
        </w:r>
      </w:ins>
      <w:ins w:id="986" w:author="Administrator" w:date="2025-02-18T16:22:59Z">
        <w:r>
          <w:rPr>
            <w:rFonts w:hint="eastAsia" w:ascii="仿宋" w:hAnsi="仿宋" w:eastAsia="仿宋" w:cs="仿宋"/>
            <w:sz w:val="32"/>
            <w:szCs w:val="32"/>
            <w:lang w:val="en-US" w:eastAsia="zh-CN"/>
          </w:rPr>
          <w:t>0</w:t>
        </w:r>
      </w:ins>
      <w:ins w:id="987" w:author="Administrator" w:date="2025-02-18T16:22:59Z">
        <w:r>
          <w:rPr>
            <w:rFonts w:hint="eastAsia" w:ascii="仿宋" w:hAnsi="仿宋" w:eastAsia="仿宋" w:cs="仿宋"/>
            <w:sz w:val="32"/>
            <w:szCs w:val="24"/>
          </w:rPr>
          <w:t>万元，其中：政府采购货物预算</w:t>
        </w:r>
      </w:ins>
      <w:ins w:id="988" w:author="Administrator" w:date="2025-02-18T16:22:59Z">
        <w:r>
          <w:rPr>
            <w:rFonts w:hint="eastAsia" w:ascii="仿宋" w:hAnsi="仿宋" w:eastAsia="仿宋" w:cs="仿宋"/>
            <w:sz w:val="32"/>
            <w:szCs w:val="24"/>
            <w:lang w:val="en-US" w:eastAsia="zh-CN"/>
          </w:rPr>
          <w:t>0</w:t>
        </w:r>
      </w:ins>
      <w:ins w:id="989" w:author="Administrator" w:date="2025-02-18T16:22:59Z">
        <w:r>
          <w:rPr>
            <w:rFonts w:hint="eastAsia" w:ascii="仿宋" w:hAnsi="仿宋" w:eastAsia="仿宋" w:cs="仿宋"/>
            <w:sz w:val="32"/>
            <w:szCs w:val="24"/>
          </w:rPr>
          <w:t>万元，政府采购工程预算</w:t>
        </w:r>
      </w:ins>
      <w:ins w:id="990" w:author="Administrator" w:date="2025-02-18T16:22:59Z">
        <w:r>
          <w:rPr>
            <w:rFonts w:hint="eastAsia" w:ascii="仿宋" w:hAnsi="仿宋" w:eastAsia="仿宋" w:cs="仿宋"/>
            <w:sz w:val="32"/>
            <w:szCs w:val="24"/>
            <w:lang w:val="en-US" w:eastAsia="zh-CN"/>
          </w:rPr>
          <w:t>0</w:t>
        </w:r>
      </w:ins>
      <w:ins w:id="991" w:author="Administrator" w:date="2025-02-18T16:22:59Z">
        <w:r>
          <w:rPr>
            <w:rFonts w:hint="eastAsia" w:ascii="仿宋" w:hAnsi="仿宋" w:eastAsia="仿宋" w:cs="仿宋"/>
            <w:sz w:val="32"/>
            <w:szCs w:val="24"/>
          </w:rPr>
          <w:t>万元，政府采购服务预算</w:t>
        </w:r>
      </w:ins>
      <w:ins w:id="992" w:author="Administrator" w:date="2025-02-18T16:22:59Z">
        <w:r>
          <w:rPr>
            <w:rFonts w:hint="eastAsia" w:ascii="仿宋" w:hAnsi="仿宋" w:eastAsia="仿宋" w:cs="仿宋"/>
            <w:sz w:val="32"/>
            <w:szCs w:val="24"/>
            <w:lang w:val="en-US" w:eastAsia="zh-CN"/>
          </w:rPr>
          <w:t>0</w:t>
        </w:r>
      </w:ins>
      <w:ins w:id="993" w:author="Administrator" w:date="2025-02-18T16:22:59Z">
        <w:r>
          <w:rPr>
            <w:rFonts w:hint="eastAsia" w:ascii="仿宋" w:hAnsi="仿宋" w:eastAsia="仿宋" w:cs="仿宋"/>
            <w:sz w:val="32"/>
            <w:szCs w:val="24"/>
          </w:rPr>
          <w:t>万元。</w:t>
        </w:r>
      </w:ins>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textAlignment w:val="auto"/>
        <w:rPr>
          <w:ins w:id="994" w:author="Administrator" w:date="2025-02-18T16:22:59Z"/>
          <w:rFonts w:hint="eastAsia" w:ascii="仿宋" w:hAnsi="仿宋" w:eastAsia="仿宋" w:cs="仿宋"/>
          <w:sz w:val="32"/>
          <w:szCs w:val="32"/>
        </w:rPr>
      </w:pPr>
      <w:ins w:id="995" w:author="Administrator" w:date="2025-02-18T16:22:59Z">
        <w:r>
          <w:rPr>
            <w:rFonts w:hint="eastAsia" w:ascii="仿宋" w:hAnsi="仿宋" w:eastAsia="仿宋" w:cs="仿宋"/>
            <w:sz w:val="32"/>
            <w:szCs w:val="32"/>
            <w:lang w:eastAsia="zh-CN"/>
          </w:rPr>
          <w:t>（</w:t>
        </w:r>
      </w:ins>
      <w:ins w:id="996" w:author="Administrator" w:date="2025-02-18T16:22:59Z">
        <w:r>
          <w:rPr>
            <w:rFonts w:hint="eastAsia" w:ascii="仿宋" w:hAnsi="仿宋" w:eastAsia="仿宋" w:cs="仿宋"/>
            <w:sz w:val="32"/>
            <w:szCs w:val="32"/>
            <w:lang w:val="en-US" w:eastAsia="zh-CN"/>
          </w:rPr>
          <w:t>三</w:t>
        </w:r>
      </w:ins>
      <w:ins w:id="997" w:author="Administrator" w:date="2025-02-18T16:22:59Z">
        <w:r>
          <w:rPr>
            <w:rFonts w:hint="eastAsia" w:ascii="仿宋" w:hAnsi="仿宋" w:eastAsia="仿宋" w:cs="仿宋"/>
            <w:sz w:val="32"/>
            <w:szCs w:val="32"/>
            <w:lang w:eastAsia="zh-CN"/>
          </w:rPr>
          <w:t>）</w:t>
        </w:r>
      </w:ins>
      <w:ins w:id="998" w:author="Administrator" w:date="2025-02-18T16:22:59Z">
        <w:r>
          <w:rPr>
            <w:rFonts w:hint="eastAsia" w:ascii="仿宋" w:hAnsi="仿宋" w:eastAsia="仿宋" w:cs="仿宋"/>
            <w:sz w:val="32"/>
            <w:szCs w:val="32"/>
          </w:rPr>
          <w:t>国有资产占有使用情况</w:t>
        </w:r>
      </w:ins>
    </w:p>
    <w:p>
      <w:pPr>
        <w:widowControl/>
        <w:adjustRightInd w:val="0"/>
        <w:snapToGrid w:val="0"/>
        <w:spacing w:line="360" w:lineRule="auto"/>
        <w:ind w:firstLine="640" w:firstLineChars="200"/>
        <w:rPr>
          <w:ins w:id="1000" w:author="Administrator" w:date="2025-02-18T16:54:01Z"/>
          <w:rFonts w:hint="eastAsia" w:ascii="仿宋" w:hAnsi="仿宋" w:eastAsia="仿宋" w:cs="仿宋"/>
          <w:sz w:val="32"/>
          <w:szCs w:val="32"/>
        </w:rPr>
        <w:pPrChange w:id="999" w:author="Administrator" w:date="2025-02-18T16:37:48Z">
          <w:pPr>
            <w:spacing w:line="578" w:lineRule="exact"/>
            <w:ind w:firstLine="640" w:firstLineChars="200"/>
          </w:pPr>
        </w:pPrChange>
      </w:pPr>
      <w:ins w:id="1001" w:author="Administrator" w:date="2025-02-18T16:22:59Z">
        <w:r>
          <w:rPr>
            <w:rFonts w:hint="eastAsia" w:ascii="仿宋" w:hAnsi="仿宋" w:eastAsia="仿宋" w:cs="仿宋"/>
            <w:sz w:val="32"/>
            <w:szCs w:val="32"/>
          </w:rPr>
          <w:t>截至202</w:t>
        </w:r>
      </w:ins>
      <w:ins w:id="1002" w:author="Administrator" w:date="2025-02-18T16:34:27Z">
        <w:r>
          <w:rPr>
            <w:rFonts w:hint="eastAsia" w:ascii="仿宋" w:hAnsi="仿宋" w:eastAsia="仿宋" w:cs="仿宋"/>
            <w:sz w:val="32"/>
            <w:szCs w:val="32"/>
            <w:lang w:val="en-US" w:eastAsia="zh-CN"/>
          </w:rPr>
          <w:t>4</w:t>
        </w:r>
      </w:ins>
      <w:ins w:id="1003" w:author="Administrator" w:date="2025-02-18T16:22:59Z">
        <w:r>
          <w:rPr>
            <w:rFonts w:hint="eastAsia" w:ascii="仿宋" w:hAnsi="仿宋" w:eastAsia="仿宋" w:cs="仿宋"/>
            <w:sz w:val="32"/>
            <w:szCs w:val="32"/>
          </w:rPr>
          <w:t>年12月31日，琼海市嘉积中学共有车辆2辆，均为其他用车。单位价值100万元以上设备0台（套）。</w:t>
        </w:r>
      </w:ins>
    </w:p>
    <w:p>
      <w:pPr>
        <w:widowControl/>
        <w:adjustRightInd w:val="0"/>
        <w:snapToGrid w:val="0"/>
        <w:spacing w:line="360" w:lineRule="auto"/>
        <w:ind w:firstLine="0" w:firstLineChars="0"/>
        <w:rPr>
          <w:del w:id="1005" w:author="Administrator" w:date="2025-02-18T16:53:59Z"/>
          <w:rFonts w:hint="eastAsia" w:ascii="仿宋" w:hAnsi="仿宋" w:eastAsia="仿宋" w:cs="仿宋"/>
          <w:sz w:val="32"/>
          <w:szCs w:val="32"/>
          <w:lang w:val="en-US" w:eastAsia="zh-CN"/>
        </w:rPr>
        <w:pPrChange w:id="1004" w:author="Administrator" w:date="2025-02-18T16:54:09Z">
          <w:pPr>
            <w:spacing w:line="578" w:lineRule="exact"/>
            <w:ind w:firstLine="640" w:firstLineChars="200"/>
          </w:pPr>
        </w:pPrChange>
      </w:pPr>
      <w:ins w:id="1006" w:author="Administrator" w:date="2025-02-18T16:54:04Z">
        <w:r>
          <w:rPr>
            <w:rFonts w:hint="eastAsia" w:ascii="仿宋" w:hAnsi="仿宋" w:eastAsia="仿宋" w:cs="仿宋"/>
            <w:sz w:val="32"/>
            <w:szCs w:val="32"/>
            <w:lang w:eastAsia="zh-CN"/>
          </w:rPr>
          <w:t>（</w:t>
        </w:r>
      </w:ins>
      <w:ins w:id="1007" w:author="Administrator" w:date="2025-02-18T16:54:06Z">
        <w:r>
          <w:rPr>
            <w:rFonts w:hint="eastAsia" w:ascii="仿宋" w:hAnsi="仿宋" w:eastAsia="仿宋" w:cs="仿宋"/>
            <w:sz w:val="32"/>
            <w:szCs w:val="32"/>
            <w:lang w:val="en-US" w:eastAsia="zh-CN"/>
          </w:rPr>
          <w:t>四</w:t>
        </w:r>
      </w:ins>
      <w:ins w:id="1008" w:author="Administrator" w:date="2025-02-18T16:54:04Z">
        <w:r>
          <w:rPr>
            <w:rFonts w:hint="eastAsia" w:ascii="仿宋" w:hAnsi="仿宋" w:eastAsia="仿宋" w:cs="仿宋"/>
            <w:sz w:val="32"/>
            <w:szCs w:val="32"/>
            <w:lang w:eastAsia="zh-CN"/>
          </w:rPr>
          <w:t>）</w:t>
        </w:r>
      </w:ins>
    </w:p>
    <w:p>
      <w:pPr>
        <w:widowControl/>
        <w:adjustRightInd w:val="0"/>
        <w:snapToGrid w:val="0"/>
        <w:spacing w:line="360" w:lineRule="auto"/>
        <w:ind w:firstLine="0" w:firstLineChars="0"/>
        <w:rPr>
          <w:del w:id="1010" w:author="Administrator" w:date="2025-02-18T16:37:41Z"/>
          <w:rFonts w:hint="eastAsia" w:ascii="仿宋" w:hAnsi="仿宋" w:eastAsia="仿宋" w:cs="仿宋"/>
          <w:sz w:val="32"/>
          <w:szCs w:val="32"/>
        </w:rPr>
        <w:pPrChange w:id="1009" w:author="Administrator" w:date="2025-02-18T16:54:09Z">
          <w:pPr>
            <w:spacing w:line="578" w:lineRule="exact"/>
            <w:ind w:firstLine="640"/>
          </w:pPr>
        </w:pPrChange>
      </w:pPr>
      <w:del w:id="1011" w:author="Administrator" w:date="2025-02-18T16:37:41Z">
        <w:r>
          <w:rPr>
            <w:rFonts w:hint="eastAsia" w:ascii="仿宋" w:hAnsi="仿宋" w:eastAsia="仿宋" w:cs="仿宋"/>
            <w:sz w:val="32"/>
            <w:szCs w:val="32"/>
          </w:rPr>
          <w:delText>××年××</w:delText>
        </w:r>
      </w:del>
      <w:del w:id="1012" w:author="Administrator" w:date="2025-02-18T16:37:41Z">
        <w:r>
          <w:rPr>
            <w:rFonts w:hint="eastAsia" w:ascii="仿宋" w:hAnsi="仿宋" w:eastAsia="仿宋" w:cs="仿宋"/>
            <w:sz w:val="32"/>
            <w:szCs w:val="32"/>
            <w:lang w:eastAsia="zh-CN"/>
          </w:rPr>
          <w:delText>（部门或</w:delText>
        </w:r>
      </w:del>
      <w:del w:id="1013" w:author="Administrator" w:date="2025-02-18T16:37:41Z">
        <w:r>
          <w:rPr>
            <w:rFonts w:hint="eastAsia" w:ascii="仿宋" w:hAnsi="仿宋" w:eastAsia="仿宋" w:cs="仿宋"/>
            <w:sz w:val="32"/>
            <w:szCs w:val="32"/>
            <w:lang w:val="en-US" w:eastAsia="zh-CN"/>
          </w:rPr>
          <w:delText>单位</w:delText>
        </w:r>
      </w:del>
      <w:del w:id="1014" w:author="Administrator" w:date="2025-02-18T16:37:41Z">
        <w:r>
          <w:rPr>
            <w:rFonts w:hint="eastAsia" w:ascii="仿宋" w:hAnsi="仿宋" w:eastAsia="仿宋" w:cs="仿宋"/>
            <w:sz w:val="32"/>
            <w:szCs w:val="32"/>
            <w:lang w:eastAsia="zh-CN"/>
          </w:rPr>
          <w:delText>）</w:delText>
        </w:r>
      </w:del>
      <w:del w:id="1015" w:author="Administrator" w:date="2025-02-18T16:37:41Z">
        <w:r>
          <w:rPr>
            <w:rFonts w:hint="eastAsia" w:ascii="仿宋" w:hAnsi="仿宋" w:eastAsia="仿宋" w:cs="仿宋"/>
            <w:sz w:val="32"/>
            <w:szCs w:val="32"/>
          </w:rPr>
          <w:delText>政府采购预算总额××万元，其中：政府采购货物预算××万元，政府采购工程预算××万元，政府采购服务预算××万元，……。</w:delText>
        </w:r>
      </w:del>
    </w:p>
    <w:p>
      <w:pPr>
        <w:widowControl/>
        <w:adjustRightInd w:val="0"/>
        <w:snapToGrid w:val="0"/>
        <w:spacing w:line="360" w:lineRule="auto"/>
        <w:ind w:firstLine="0" w:firstLineChars="0"/>
        <w:rPr>
          <w:del w:id="1017" w:author="Administrator" w:date="2025-02-18T16:37:41Z"/>
          <w:rFonts w:ascii="楷体" w:hAnsi="楷体" w:eastAsia="楷体"/>
          <w:sz w:val="32"/>
          <w:szCs w:val="32"/>
        </w:rPr>
        <w:pPrChange w:id="1016" w:author="Administrator" w:date="2025-02-18T16:54:09Z">
          <w:pPr>
            <w:spacing w:line="578" w:lineRule="exact"/>
            <w:ind w:firstLine="640" w:firstLineChars="200"/>
          </w:pPr>
        </w:pPrChange>
      </w:pPr>
      <w:del w:id="1018" w:author="Administrator" w:date="2025-02-18T16:37:41Z">
        <w:r>
          <w:rPr>
            <w:rFonts w:hint="eastAsia" w:ascii="楷体" w:hAnsi="楷体" w:eastAsia="楷体"/>
            <w:sz w:val="32"/>
            <w:szCs w:val="32"/>
          </w:rPr>
          <w:delText>（三）国有资产占有使用情况</w:delText>
        </w:r>
      </w:del>
    </w:p>
    <w:p>
      <w:pPr>
        <w:widowControl/>
        <w:adjustRightInd w:val="0"/>
        <w:snapToGrid w:val="0"/>
        <w:spacing w:line="360" w:lineRule="auto"/>
        <w:ind w:firstLine="0" w:firstLineChars="0"/>
        <w:rPr>
          <w:del w:id="1020" w:author="Administrator" w:date="2025-02-18T16:37:41Z"/>
          <w:rFonts w:hint="eastAsia" w:ascii="仿宋" w:hAnsi="仿宋" w:eastAsia="仿宋" w:cs="仿宋"/>
          <w:sz w:val="32"/>
          <w:szCs w:val="32"/>
        </w:rPr>
        <w:pPrChange w:id="1019" w:author="Administrator" w:date="2025-02-18T16:54:09Z">
          <w:pPr>
            <w:spacing w:line="578" w:lineRule="exact"/>
            <w:ind w:firstLine="640" w:firstLineChars="200"/>
          </w:pPr>
        </w:pPrChange>
      </w:pPr>
      <w:del w:id="1021" w:author="Administrator" w:date="2025-02-18T16:37:41Z">
        <w:r>
          <w:rPr>
            <w:rFonts w:hint="eastAsia" w:ascii="仿宋" w:hAnsi="仿宋" w:eastAsia="仿宋" w:cs="仿宋"/>
            <w:sz w:val="32"/>
            <w:szCs w:val="32"/>
          </w:rPr>
          <w:delText>截至××年12月31日，××（部门或单位）本级及下属各预算单位共有车辆××辆，其中，领导干部用车××辆，机要通信应急用车××辆、一般执法执勤用车××辆、特种专业技术用车××辆、其他用车××辆。单位价值100万元以上设备××台（套）。</w:delText>
        </w:r>
      </w:del>
    </w:p>
    <w:p>
      <w:pPr>
        <w:widowControl/>
        <w:adjustRightInd w:val="0"/>
        <w:snapToGrid w:val="0"/>
        <w:spacing w:line="360" w:lineRule="auto"/>
        <w:ind w:firstLine="0" w:firstLineChars="0"/>
        <w:rPr>
          <w:ins w:id="1023" w:author="Administrator" w:date="2025-02-18T16:38:01Z"/>
          <w:rFonts w:hint="eastAsia" w:ascii="楷体" w:hAnsi="楷体" w:eastAsia="楷体"/>
          <w:sz w:val="32"/>
          <w:szCs w:val="32"/>
        </w:rPr>
        <w:pPrChange w:id="1022" w:author="Administrator" w:date="2025-02-18T16:54:09Z">
          <w:pPr>
            <w:spacing w:line="578" w:lineRule="exact"/>
            <w:ind w:firstLine="640" w:firstLineChars="200"/>
          </w:pPr>
        </w:pPrChange>
      </w:pPr>
      <w:del w:id="1024" w:author="Administrator" w:date="2025-02-18T16:38:01Z">
        <w:r>
          <w:rPr>
            <w:rFonts w:hint="eastAsia" w:ascii="楷体" w:hAnsi="楷体" w:eastAsia="楷体"/>
            <w:sz w:val="32"/>
            <w:szCs w:val="32"/>
          </w:rPr>
          <w:delText>（四）</w:delText>
        </w:r>
      </w:del>
      <w:r>
        <w:rPr>
          <w:rFonts w:hint="eastAsia" w:ascii="楷体" w:hAnsi="楷体" w:eastAsia="楷体"/>
          <w:sz w:val="32"/>
          <w:szCs w:val="32"/>
        </w:rPr>
        <w:t>绩效目标设置情况</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firstLine="640" w:firstLineChars="200"/>
        <w:textAlignment w:val="auto"/>
        <w:rPr>
          <w:ins w:id="1025" w:author="Administrator" w:date="2025-02-18T16:46:41Z"/>
          <w:rFonts w:hint="eastAsia" w:ascii="仿宋" w:hAnsi="仿宋" w:eastAsia="仿宋" w:cs="仿宋"/>
          <w:sz w:val="32"/>
          <w:szCs w:val="24"/>
        </w:rPr>
      </w:pPr>
      <w:ins w:id="1026" w:author="Administrator" w:date="2025-02-18T16:38:04Z">
        <w:r>
          <w:rPr>
            <w:rFonts w:hint="eastAsia" w:ascii="楷体" w:hAnsi="楷体" w:eastAsia="楷体"/>
            <w:sz w:val="32"/>
            <w:szCs w:val="32"/>
            <w:lang w:val="en-US" w:eastAsia="zh-CN"/>
          </w:rPr>
          <w:t xml:space="preserve"> </w:t>
        </w:r>
      </w:ins>
      <w:ins w:id="1027" w:author="Administrator" w:date="2025-02-18T16:46:41Z">
        <w:r>
          <w:rPr>
            <w:rFonts w:hint="eastAsia" w:ascii="仿宋" w:hAnsi="仿宋" w:eastAsia="仿宋" w:cs="仿宋"/>
            <w:sz w:val="32"/>
            <w:szCs w:val="24"/>
            <w:lang w:val="en-US" w:eastAsia="zh-CN"/>
          </w:rPr>
          <w:t>2025</w:t>
        </w:r>
      </w:ins>
      <w:ins w:id="1028" w:author="Administrator" w:date="2025-02-18T16:46:41Z">
        <w:r>
          <w:rPr>
            <w:rFonts w:hint="eastAsia" w:ascii="仿宋" w:hAnsi="仿宋" w:eastAsia="仿宋" w:cs="仿宋"/>
            <w:sz w:val="32"/>
            <w:szCs w:val="24"/>
          </w:rPr>
          <w:t>年</w:t>
        </w:r>
      </w:ins>
      <w:ins w:id="1029" w:author="Administrator" w:date="2025-02-18T16:46:41Z">
        <w:r>
          <w:rPr>
            <w:rFonts w:hint="eastAsia" w:ascii="仿宋" w:hAnsi="仿宋" w:eastAsia="仿宋" w:cs="仿宋"/>
            <w:sz w:val="32"/>
            <w:szCs w:val="32"/>
          </w:rPr>
          <w:t>琼海市嘉积中学</w:t>
        </w:r>
      </w:ins>
      <w:ins w:id="1030" w:author="Administrator" w:date="2025-02-18T16:46:41Z">
        <w:r>
          <w:rPr>
            <w:rFonts w:hint="eastAsia" w:ascii="仿宋" w:hAnsi="仿宋" w:eastAsia="仿宋" w:cs="仿宋"/>
            <w:sz w:val="32"/>
            <w:szCs w:val="32"/>
            <w:lang w:val="en-US" w:eastAsia="zh-CN"/>
          </w:rPr>
          <w:t>共有20</w:t>
        </w:r>
      </w:ins>
      <w:ins w:id="1031" w:author="Administrator" w:date="2025-02-18T16:46:41Z">
        <w:r>
          <w:rPr>
            <w:rFonts w:hint="eastAsia" w:ascii="仿宋" w:hAnsi="仿宋" w:eastAsia="仿宋" w:cs="仿宋"/>
            <w:sz w:val="32"/>
            <w:szCs w:val="32"/>
          </w:rPr>
          <w:t>个项目实行绩效目标管理，涉及一般公共预算</w:t>
        </w:r>
      </w:ins>
      <w:ins w:id="1032" w:author="Administrator" w:date="2025-02-18T16:46:41Z">
        <w:r>
          <w:rPr>
            <w:rFonts w:hint="eastAsia" w:ascii="仿宋" w:hAnsi="仿宋" w:eastAsia="仿宋" w:cs="仿宋"/>
            <w:sz w:val="32"/>
            <w:szCs w:val="32"/>
            <w:lang w:val="en-US" w:eastAsia="zh-CN"/>
          </w:rPr>
          <w:t>11452.97</w:t>
        </w:r>
      </w:ins>
      <w:ins w:id="1033" w:author="Administrator" w:date="2025-02-18T16:46:41Z">
        <w:r>
          <w:rPr>
            <w:rFonts w:hint="eastAsia" w:ascii="仿宋" w:hAnsi="仿宋" w:eastAsia="仿宋" w:cs="仿宋"/>
            <w:sz w:val="32"/>
            <w:szCs w:val="24"/>
          </w:rPr>
          <w:t>万元、政府性基金</w:t>
        </w:r>
      </w:ins>
      <w:ins w:id="1034" w:author="Administrator" w:date="2025-02-18T16:46:41Z">
        <w:r>
          <w:rPr>
            <w:rFonts w:hint="eastAsia" w:ascii="仿宋" w:hAnsi="仿宋" w:eastAsia="仿宋" w:cs="仿宋"/>
            <w:sz w:val="32"/>
            <w:szCs w:val="24"/>
            <w:lang w:val="en-US" w:eastAsia="zh-CN"/>
          </w:rPr>
          <w:t>295.32</w:t>
        </w:r>
      </w:ins>
      <w:ins w:id="1035" w:author="Administrator" w:date="2025-02-18T16:46:41Z">
        <w:r>
          <w:rPr>
            <w:rFonts w:hint="eastAsia" w:ascii="仿宋" w:hAnsi="仿宋" w:eastAsia="仿宋" w:cs="仿宋"/>
            <w:sz w:val="32"/>
            <w:szCs w:val="24"/>
          </w:rPr>
          <w:t>万元、</w:t>
        </w:r>
      </w:ins>
      <w:ins w:id="1036" w:author="Administrator" w:date="2025-02-18T16:46:41Z">
        <w:r>
          <w:rPr>
            <w:rFonts w:hint="eastAsia" w:ascii="仿宋" w:hAnsi="仿宋" w:eastAsia="仿宋" w:cs="仿宋"/>
            <w:sz w:val="32"/>
            <w:szCs w:val="24"/>
            <w:lang w:val="en-US" w:eastAsia="zh-CN"/>
          </w:rPr>
          <w:t>财政专户管理资金收入294.00万元</w:t>
        </w:r>
      </w:ins>
      <w:ins w:id="1037" w:author="Administrator" w:date="2025-02-18T16:46:41Z">
        <w:r>
          <w:rPr>
            <w:rFonts w:hint="eastAsia" w:ascii="仿宋" w:hAnsi="仿宋" w:eastAsia="仿宋" w:cs="仿宋"/>
            <w:sz w:val="32"/>
            <w:szCs w:val="24"/>
          </w:rPr>
          <w:t>。</w:t>
        </w:r>
      </w:ins>
    </w:p>
    <w:p>
      <w:pPr>
        <w:numPr>
          <w:ilvl w:val="-1"/>
          <w:numId w:val="0"/>
        </w:numPr>
        <w:spacing w:line="578" w:lineRule="exact"/>
        <w:ind w:firstLine="0" w:firstLineChars="0"/>
        <w:rPr>
          <w:rFonts w:hint="default" w:ascii="楷体" w:hAnsi="楷体" w:eastAsia="楷体"/>
          <w:sz w:val="32"/>
          <w:szCs w:val="32"/>
          <w:lang w:val="en-US" w:eastAsia="zh-CN"/>
        </w:rPr>
        <w:pPrChange w:id="1038" w:author="Administrator" w:date="2025-02-18T16:38:03Z">
          <w:pPr>
            <w:spacing w:line="578" w:lineRule="exact"/>
            <w:ind w:firstLine="640" w:firstLineChars="200"/>
          </w:pPr>
        </w:pPrChange>
      </w:pPr>
    </w:p>
    <w:p>
      <w:pPr>
        <w:spacing w:line="578" w:lineRule="exact"/>
        <w:ind w:firstLine="640" w:firstLineChars="200"/>
        <w:rPr>
          <w:del w:id="1039" w:author="Administrator" w:date="2025-02-18T16:46:58Z"/>
          <w:rFonts w:hint="eastAsia" w:ascii="仿宋" w:hAnsi="仿宋" w:eastAsia="仿宋" w:cs="仿宋"/>
          <w:sz w:val="32"/>
          <w:szCs w:val="32"/>
        </w:rPr>
      </w:pPr>
      <w:del w:id="1040" w:author="Administrator" w:date="2025-02-18T16:46:58Z">
        <w:r>
          <w:rPr>
            <w:rFonts w:hint="eastAsia" w:ascii="仿宋" w:hAnsi="仿宋" w:eastAsia="仿宋" w:cs="仿宋"/>
            <w:sz w:val="32"/>
            <w:szCs w:val="32"/>
          </w:rPr>
          <w:delText>××年××（部门或单位）××个项目实行绩效目标管理，涉及一般公共预算××万元、政府性基金××万元、……。</w:delText>
        </w:r>
      </w:del>
    </w:p>
    <w:p>
      <w:pPr>
        <w:spacing w:line="578" w:lineRule="exact"/>
        <w:jc w:val="center"/>
        <w:rPr>
          <w:del w:id="1041" w:author="Administrator" w:date="2025-02-18T16:46:58Z"/>
          <w:rFonts w:hint="eastAsia" w:ascii="仿宋" w:hAnsi="仿宋" w:eastAsia="仿宋" w:cs="仿宋"/>
          <w:sz w:val="32"/>
          <w:szCs w:val="32"/>
        </w:rPr>
      </w:pPr>
    </w:p>
    <w:p>
      <w:pPr>
        <w:spacing w:line="578" w:lineRule="exact"/>
        <w:jc w:val="left"/>
        <w:rPr>
          <w:rFonts w:hint="eastAsia" w:ascii="仿宋" w:hAnsi="仿宋" w:eastAsia="仿宋" w:cs="仿宋"/>
          <w:color w:val="000000"/>
          <w:kern w:val="0"/>
          <w:sz w:val="32"/>
          <w:szCs w:val="30"/>
        </w:rPr>
      </w:pPr>
    </w:p>
    <w:p>
      <w:pPr>
        <w:spacing w:line="578" w:lineRule="exact"/>
        <w:jc w:val="center"/>
        <w:rPr>
          <w:rFonts w:ascii="黑体" w:hAnsi="黑体" w:eastAsia="黑体"/>
          <w:b w:val="0"/>
          <w:bCs/>
          <w:sz w:val="32"/>
          <w:szCs w:val="32"/>
        </w:rPr>
      </w:pPr>
      <w:r>
        <w:rPr>
          <w:rFonts w:hint="eastAsia" w:ascii="黑体" w:hAnsi="黑体" w:eastAsia="黑体"/>
          <w:b w:val="0"/>
          <w:bCs/>
          <w:sz w:val="32"/>
          <w:szCs w:val="32"/>
        </w:rPr>
        <w:t>第四部分  名词解释</w:t>
      </w:r>
    </w:p>
    <w:p>
      <w:pPr>
        <w:spacing w:line="578" w:lineRule="exact"/>
        <w:ind w:firstLine="640" w:firstLineChars="200"/>
        <w:jc w:val="left"/>
        <w:rPr>
          <w:rFonts w:ascii="仿宋_GB2312" w:eastAsia="仿宋_GB2312" w:cs="宋体"/>
          <w:bCs/>
          <w:color w:val="000000"/>
          <w:kern w:val="0"/>
          <w:sz w:val="32"/>
          <w:szCs w:val="32"/>
          <w:lang w:val="zh-CN"/>
        </w:rPr>
      </w:pP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一、财政拨款收入：指本级财政当年拨付的资金。</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二、事业收入：指事业单位开展专业业务活动及辅助活动取得的收入。</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三、经营收入：指事业单位在专业业务活动及其辅助活动之外开展非独立核算经营活动取得的收入。</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四、其他收入：指除上述“财政拨款收入”“事业收入”“经营收入”等以外的收入。</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五、年初结转和结余：指以前年度尚未完成、结转到本年按有关规定继续使用的资金。</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 xml:space="preserve">六、基本支出：指行政事业单位用于为保障其机构正常运转、完成日常工作任务而发生的人员支出和公用支出。   </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七、工资福利支出：反映单位开支的在职职工和编制外长期聘用人员的各类劳动报酬，以及为上述人员缴纳的各项社会保险费等。</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八、对个人和家庭的补助支出：反映政府用于对个人和家庭的补助支出，包括离休费、退休费、退职（役）费、抚恤金、生活补助、救济费、医疗费补助、助学金、独生子女奖励金、</w:t>
      </w:r>
      <w:r>
        <w:rPr>
          <w:rFonts w:hint="eastAsia" w:ascii="仿宋" w:hAnsi="仿宋" w:eastAsia="仿宋" w:cs="仿宋"/>
          <w:color w:val="000000"/>
          <w:kern w:val="0"/>
          <w:sz w:val="32"/>
          <w:szCs w:val="30"/>
          <w:lang w:eastAsia="zh-CN"/>
        </w:rPr>
        <w:t>个人农业生产补贴、代缴社会保险费、</w:t>
      </w:r>
      <w:r>
        <w:rPr>
          <w:rFonts w:hint="eastAsia" w:ascii="仿宋" w:hAnsi="仿宋" w:eastAsia="仿宋" w:cs="仿宋"/>
          <w:color w:val="000000"/>
          <w:kern w:val="0"/>
          <w:sz w:val="32"/>
          <w:szCs w:val="30"/>
        </w:rPr>
        <w:t>其他等。</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九、商品和服务支出：反映单位购买商品和服务的支出，包括办公费、</w:t>
      </w:r>
      <w:r>
        <w:rPr>
          <w:rFonts w:hint="eastAsia" w:ascii="仿宋" w:hAnsi="仿宋" w:eastAsia="仿宋" w:cs="仿宋"/>
          <w:color w:val="000000"/>
          <w:kern w:val="0"/>
          <w:sz w:val="32"/>
          <w:szCs w:val="30"/>
          <w:lang w:eastAsia="zh-CN"/>
        </w:rPr>
        <w:t>印刷费、咨询费、手续费、</w:t>
      </w:r>
      <w:r>
        <w:rPr>
          <w:rFonts w:hint="eastAsia" w:ascii="仿宋" w:hAnsi="仿宋" w:eastAsia="仿宋" w:cs="仿宋"/>
          <w:color w:val="000000"/>
          <w:kern w:val="0"/>
          <w:sz w:val="32"/>
          <w:szCs w:val="30"/>
        </w:rPr>
        <w:t>水费、电费、邮电费、</w:t>
      </w:r>
      <w:r>
        <w:rPr>
          <w:rFonts w:hint="eastAsia" w:ascii="仿宋" w:hAnsi="仿宋" w:eastAsia="仿宋" w:cs="仿宋"/>
          <w:color w:val="000000"/>
          <w:kern w:val="0"/>
          <w:sz w:val="32"/>
          <w:szCs w:val="30"/>
          <w:lang w:eastAsia="zh-CN"/>
        </w:rPr>
        <w:t>取暖费、物业管理费、</w:t>
      </w:r>
      <w:r>
        <w:rPr>
          <w:rFonts w:hint="eastAsia" w:ascii="仿宋" w:hAnsi="仿宋" w:eastAsia="仿宋" w:cs="仿宋"/>
          <w:color w:val="000000"/>
          <w:kern w:val="0"/>
          <w:sz w:val="32"/>
          <w:szCs w:val="30"/>
        </w:rPr>
        <w:t>差旅费</w:t>
      </w:r>
      <w:r>
        <w:rPr>
          <w:rFonts w:hint="eastAsia" w:ascii="仿宋" w:hAnsi="仿宋" w:eastAsia="仿宋" w:cs="仿宋"/>
          <w:color w:val="000000"/>
          <w:kern w:val="0"/>
          <w:sz w:val="32"/>
          <w:szCs w:val="30"/>
          <w:lang w:eastAsia="zh-CN"/>
        </w:rPr>
        <w:t>、</w:t>
      </w:r>
      <w:r>
        <w:rPr>
          <w:rFonts w:hint="eastAsia" w:ascii="仿宋" w:hAnsi="仿宋" w:eastAsia="仿宋" w:cs="仿宋"/>
          <w:color w:val="000000"/>
          <w:kern w:val="0"/>
          <w:sz w:val="32"/>
          <w:szCs w:val="30"/>
        </w:rPr>
        <w:t>因公出国（境）费用</w:t>
      </w:r>
      <w:r>
        <w:rPr>
          <w:rFonts w:hint="eastAsia" w:ascii="仿宋" w:hAnsi="仿宋" w:eastAsia="仿宋" w:cs="仿宋"/>
          <w:color w:val="000000"/>
          <w:kern w:val="0"/>
          <w:sz w:val="32"/>
          <w:szCs w:val="30"/>
          <w:lang w:eastAsia="zh-CN"/>
        </w:rPr>
        <w:t>、</w:t>
      </w:r>
      <w:r>
        <w:rPr>
          <w:rFonts w:hint="eastAsia" w:ascii="仿宋" w:hAnsi="仿宋" w:eastAsia="仿宋" w:cs="仿宋"/>
          <w:color w:val="000000"/>
          <w:kern w:val="0"/>
          <w:sz w:val="32"/>
          <w:szCs w:val="30"/>
        </w:rPr>
        <w:t>维修（护）费、</w:t>
      </w:r>
      <w:r>
        <w:rPr>
          <w:rFonts w:hint="eastAsia" w:ascii="仿宋" w:hAnsi="仿宋" w:eastAsia="仿宋" w:cs="仿宋"/>
          <w:color w:val="000000"/>
          <w:kern w:val="0"/>
          <w:sz w:val="32"/>
          <w:szCs w:val="30"/>
          <w:lang w:eastAsia="zh-CN"/>
        </w:rPr>
        <w:t>租赁费、</w:t>
      </w:r>
      <w:r>
        <w:rPr>
          <w:rFonts w:hint="eastAsia" w:ascii="仿宋" w:hAnsi="仿宋" w:eastAsia="仿宋" w:cs="仿宋"/>
          <w:color w:val="000000"/>
          <w:kern w:val="0"/>
          <w:sz w:val="32"/>
          <w:szCs w:val="30"/>
        </w:rPr>
        <w:t>会议费、培训费、公务接待费、</w:t>
      </w:r>
      <w:r>
        <w:rPr>
          <w:rFonts w:hint="eastAsia" w:ascii="仿宋" w:hAnsi="仿宋" w:eastAsia="仿宋" w:cs="仿宋"/>
          <w:color w:val="000000"/>
          <w:kern w:val="0"/>
          <w:sz w:val="32"/>
          <w:szCs w:val="30"/>
          <w:lang w:eastAsia="zh-CN"/>
        </w:rPr>
        <w:t>专用材料费、被装购置费、专用燃料费、劳务费、委托业务费</w:t>
      </w:r>
      <w:r>
        <w:rPr>
          <w:rFonts w:hint="eastAsia" w:ascii="仿宋" w:hAnsi="仿宋" w:eastAsia="仿宋" w:cs="仿宋"/>
          <w:color w:val="000000"/>
          <w:kern w:val="0"/>
          <w:sz w:val="32"/>
          <w:szCs w:val="30"/>
        </w:rPr>
        <w:t>、工会经费</w:t>
      </w:r>
      <w:r>
        <w:rPr>
          <w:rFonts w:hint="eastAsia" w:ascii="仿宋" w:hAnsi="仿宋" w:eastAsia="仿宋" w:cs="仿宋"/>
          <w:color w:val="000000"/>
          <w:kern w:val="0"/>
          <w:sz w:val="32"/>
          <w:szCs w:val="30"/>
          <w:lang w:eastAsia="zh-CN"/>
        </w:rPr>
        <w:t>、</w:t>
      </w:r>
      <w:r>
        <w:rPr>
          <w:rFonts w:hint="eastAsia" w:ascii="仿宋" w:hAnsi="仿宋" w:eastAsia="仿宋" w:cs="仿宋"/>
          <w:color w:val="000000"/>
          <w:kern w:val="0"/>
          <w:sz w:val="32"/>
          <w:szCs w:val="30"/>
        </w:rPr>
        <w:t>福利费、公务用车运行维护费、</w:t>
      </w:r>
      <w:r>
        <w:rPr>
          <w:rFonts w:hint="eastAsia" w:ascii="仿宋" w:hAnsi="仿宋" w:eastAsia="仿宋" w:cs="仿宋"/>
          <w:color w:val="000000"/>
          <w:kern w:val="0"/>
          <w:sz w:val="32"/>
          <w:szCs w:val="30"/>
          <w:lang w:eastAsia="zh-CN"/>
        </w:rPr>
        <w:t>其他交通费用、税金及附加费用、</w:t>
      </w:r>
      <w:r>
        <w:rPr>
          <w:rFonts w:hint="eastAsia" w:ascii="仿宋" w:hAnsi="仿宋" w:eastAsia="仿宋" w:cs="仿宋"/>
          <w:color w:val="000000"/>
          <w:kern w:val="0"/>
          <w:sz w:val="32"/>
          <w:szCs w:val="30"/>
        </w:rPr>
        <w:t>其他</w:t>
      </w:r>
      <w:r>
        <w:rPr>
          <w:rFonts w:hint="eastAsia" w:ascii="仿宋" w:hAnsi="仿宋" w:eastAsia="仿宋" w:cs="仿宋"/>
          <w:color w:val="000000"/>
          <w:kern w:val="0"/>
          <w:sz w:val="32"/>
          <w:szCs w:val="30"/>
          <w:lang w:eastAsia="zh-CN"/>
        </w:rPr>
        <w:t>商品和服务支出</w:t>
      </w:r>
      <w:r>
        <w:rPr>
          <w:rFonts w:hint="eastAsia" w:ascii="仿宋" w:hAnsi="仿宋" w:eastAsia="仿宋" w:cs="仿宋"/>
          <w:color w:val="000000"/>
          <w:kern w:val="0"/>
          <w:sz w:val="32"/>
          <w:szCs w:val="30"/>
        </w:rPr>
        <w:t>等。</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十、项目支出：指各部门、各单位为完成其特定的工作任务和事业发展目标所发生的支出。</w:t>
      </w:r>
    </w:p>
    <w:p>
      <w:pPr>
        <w:spacing w:line="578" w:lineRule="exact"/>
        <w:ind w:firstLine="640" w:firstLineChars="200"/>
        <w:jc w:val="left"/>
        <w:rPr>
          <w:rFonts w:hint="eastAsia" w:ascii="仿宋" w:hAnsi="仿宋" w:eastAsia="仿宋" w:cs="仿宋"/>
          <w:color w:val="000000"/>
          <w:kern w:val="0"/>
          <w:sz w:val="32"/>
          <w:szCs w:val="30"/>
        </w:rPr>
      </w:pPr>
      <w:r>
        <w:rPr>
          <w:rFonts w:hint="eastAsia" w:ascii="仿宋" w:hAnsi="仿宋" w:eastAsia="仿宋" w:cs="仿宋"/>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w:t>
      </w:r>
      <w:r>
        <w:rPr>
          <w:rFonts w:hint="eastAsia" w:ascii="仿宋" w:hAnsi="仿宋" w:eastAsia="仿宋" w:cs="仿宋"/>
          <w:color w:val="000000"/>
          <w:kern w:val="0"/>
          <w:sz w:val="32"/>
          <w:szCs w:val="30"/>
          <w:lang w:eastAsia="zh-CN"/>
        </w:rPr>
        <w:t>、牌照费</w:t>
      </w:r>
      <w:r>
        <w:rPr>
          <w:rFonts w:hint="eastAsia" w:ascii="仿宋" w:hAnsi="仿宋" w:eastAsia="仿宋" w:cs="仿宋"/>
          <w:color w:val="000000"/>
          <w:kern w:val="0"/>
          <w:sz w:val="32"/>
          <w:szCs w:val="30"/>
        </w:rPr>
        <w:t>）及燃料费、维修费、过路过桥费、保险费、安全奖励费用等支出；公务接待费指单位按规定开支的各类公务接待（含外宾接待）</w:t>
      </w:r>
      <w:r>
        <w:rPr>
          <w:rFonts w:hint="eastAsia" w:ascii="仿宋" w:hAnsi="仿宋" w:eastAsia="仿宋" w:cs="仿宋"/>
          <w:color w:val="000000"/>
          <w:kern w:val="0"/>
          <w:sz w:val="32"/>
          <w:szCs w:val="30"/>
          <w:lang w:eastAsia="zh-CN"/>
        </w:rPr>
        <w:t>费用等支出</w:t>
      </w:r>
      <w:r>
        <w:rPr>
          <w:rFonts w:hint="eastAsia" w:ascii="仿宋" w:hAnsi="仿宋" w:eastAsia="仿宋" w:cs="仿宋"/>
          <w:color w:val="000000"/>
          <w:kern w:val="0"/>
          <w:sz w:val="32"/>
          <w:szCs w:val="30"/>
        </w:rPr>
        <w:t>。</w:t>
      </w:r>
    </w:p>
    <w:p>
      <w:pPr>
        <w:spacing w:line="578" w:lineRule="exact"/>
        <w:ind w:firstLine="640" w:firstLineChars="200"/>
        <w:jc w:val="left"/>
        <w:rPr>
          <w:rFonts w:ascii="仿宋_GB2312" w:hAnsi="黑体" w:eastAsia="仿宋_GB2312" w:cs="仿宋_GB2312"/>
          <w:sz w:val="32"/>
          <w:szCs w:val="32"/>
        </w:rPr>
      </w:pPr>
      <w:r>
        <w:rPr>
          <w:rFonts w:hint="eastAsia" w:ascii="仿宋" w:hAnsi="仿宋" w:eastAsia="仿宋" w:cs="仿宋"/>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sectPr>
      <w:footerReference r:id="rId5" w:type="default"/>
      <w:pgSz w:w="11906" w:h="16838"/>
      <w:pgMar w:top="2098" w:right="1474" w:bottom="1984" w:left="1587" w:header="851" w:footer="1587" w:gutter="0"/>
      <w:pgNumType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altName w:val="微软雅黑"/>
    <w:panose1 w:val="02000000000000000000"/>
    <w:charset w:val="86"/>
    <w:family w:val="auto"/>
    <w:pitch w:val="default"/>
    <w:sig w:usb0="00000000" w:usb1="00000000" w:usb2="00000012"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ˎ̥">
    <w:altName w:val="Times New Roman"/>
    <w:panose1 w:val="00000000000000000000"/>
    <w:charset w:val="00"/>
    <w:family w:val="roman"/>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宋体" w:hAnsi="宋体" w:cs="宋体"/>
                              <w:sz w:val="28"/>
                              <w:szCs w:val="28"/>
                            </w:rPr>
                          </w:pPr>
                          <w:r>
                            <w:rPr>
                              <w:rFonts w:hint="eastAsia" w:ascii="宋体" w:hAnsi="宋体" w:cs="宋体"/>
                              <w:sz w:val="28"/>
                              <w:szCs w:val="28"/>
                              <w:lang w:eastAsia="zh-CN"/>
                            </w:rPr>
                            <w:t>—</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1</w:t>
                          </w:r>
                          <w:r>
                            <w:rPr>
                              <w:rFonts w:hint="eastAsia" w:ascii="宋体" w:hAnsi="宋体" w:cs="宋体"/>
                              <w:sz w:val="28"/>
                              <w:szCs w:val="28"/>
                            </w:rPr>
                            <w:fldChar w:fldCharType="end"/>
                          </w:r>
                          <w:r>
                            <w:rPr>
                              <w:rFonts w:hint="eastAsia" w:ascii="宋体" w:hAnsi="宋体" w:cs="宋体"/>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2"/>
                      <w:rPr>
                        <w:rFonts w:hint="eastAsia" w:ascii="宋体" w:hAnsi="宋体" w:cs="宋体"/>
                        <w:sz w:val="28"/>
                        <w:szCs w:val="28"/>
                      </w:rPr>
                    </w:pPr>
                    <w:r>
                      <w:rPr>
                        <w:rFonts w:hint="eastAsia" w:ascii="宋体" w:hAnsi="宋体" w:cs="宋体"/>
                        <w:sz w:val="28"/>
                        <w:szCs w:val="28"/>
                        <w:lang w:eastAsia="zh-CN"/>
                      </w:rPr>
                      <w:t>—</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1</w:t>
                    </w:r>
                    <w:r>
                      <w:rPr>
                        <w:rFonts w:hint="eastAsia" w:ascii="宋体" w:hAnsi="宋体" w:cs="宋体"/>
                        <w:sz w:val="28"/>
                        <w:szCs w:val="28"/>
                      </w:rPr>
                      <w:fldChar w:fldCharType="end"/>
                    </w:r>
                    <w:r>
                      <w:rPr>
                        <w:rFonts w:hint="eastAsia" w:ascii="宋体" w:hAnsi="宋体" w:cs="宋体"/>
                        <w:sz w:val="28"/>
                        <w:szCs w:val="28"/>
                        <w:lang w:eastAsia="zh-CN"/>
                      </w:rP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C21E38"/>
    <w:multiLevelType w:val="singleLevel"/>
    <w:tmpl w:val="83C21E38"/>
    <w:lvl w:ilvl="0" w:tentative="0">
      <w:start w:val="3"/>
      <w:numFmt w:val="chineseCounting"/>
      <w:suff w:val="nothing"/>
      <w:lvlText w:val="（%1）"/>
      <w:lvlJc w:val="left"/>
      <w:rPr>
        <w:rFonts w:hint="eastAsia"/>
      </w:rPr>
    </w:lvl>
  </w:abstractNum>
  <w:abstractNum w:abstractNumId="1">
    <w:nsid w:val="B145B6EE"/>
    <w:multiLevelType w:val="singleLevel"/>
    <w:tmpl w:val="B145B6EE"/>
    <w:lvl w:ilvl="0" w:tentative="0">
      <w:start w:val="1"/>
      <w:numFmt w:val="chineseCounting"/>
      <w:suff w:val="nothing"/>
      <w:lvlText w:val="%1、"/>
      <w:lvlJc w:val="left"/>
      <w:rPr>
        <w:rFonts w:hint="eastAsia"/>
      </w:rPr>
    </w:lvl>
  </w:abstractNum>
  <w:abstractNum w:abstractNumId="2">
    <w:nsid w:val="C93F4DB6"/>
    <w:multiLevelType w:val="singleLevel"/>
    <w:tmpl w:val="C93F4DB6"/>
    <w:lvl w:ilvl="0" w:tentative="0">
      <w:start w:val="5"/>
      <w:numFmt w:val="chineseCounting"/>
      <w:suff w:val="nothing"/>
      <w:lvlText w:val="%1、"/>
      <w:lvlJc w:val="left"/>
      <w:rPr>
        <w:rFonts w:hint="eastAsia"/>
      </w:rPr>
    </w:lvl>
  </w:abstractNum>
  <w:abstractNum w:abstractNumId="3">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10F6734D"/>
    <w:multiLevelType w:val="multilevel"/>
    <w:tmpl w:val="10F6734D"/>
    <w:lvl w:ilvl="0" w:tentative="0">
      <w:start w:val="1"/>
      <w:numFmt w:val="japaneseCounting"/>
      <w:lvlText w:val="（%1）"/>
      <w:lvlJc w:val="left"/>
      <w:pPr>
        <w:ind w:left="1720" w:hanging="108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5">
    <w:nsid w:val="2E0F23F2"/>
    <w:multiLevelType w:val="multilevel"/>
    <w:tmpl w:val="2E0F23F2"/>
    <w:lvl w:ilvl="0" w:tentative="0">
      <w:start w:val="1"/>
      <w:numFmt w:val="decimal"/>
      <w:lvlText w:val="%1."/>
      <w:lvlJc w:val="left"/>
      <w:pPr>
        <w:ind w:left="1160" w:hanging="360"/>
      </w:pPr>
      <w:rPr>
        <w:rFonts w:hint="default"/>
      </w:rPr>
    </w:lvl>
    <w:lvl w:ilvl="1" w:tentative="0">
      <w:start w:val="1"/>
      <w:numFmt w:val="lowerLetter"/>
      <w:lvlText w:val="%2)"/>
      <w:lvlJc w:val="left"/>
      <w:pPr>
        <w:ind w:left="1640" w:hanging="420"/>
      </w:pPr>
    </w:lvl>
    <w:lvl w:ilvl="2" w:tentative="0">
      <w:start w:val="1"/>
      <w:numFmt w:val="lowerRoman"/>
      <w:lvlText w:val="%3."/>
      <w:lvlJc w:val="right"/>
      <w:pPr>
        <w:ind w:left="2060" w:hanging="420"/>
      </w:pPr>
    </w:lvl>
    <w:lvl w:ilvl="3" w:tentative="0">
      <w:start w:val="1"/>
      <w:numFmt w:val="decimal"/>
      <w:lvlText w:val="%4."/>
      <w:lvlJc w:val="left"/>
      <w:pPr>
        <w:ind w:left="2480" w:hanging="420"/>
      </w:pPr>
    </w:lvl>
    <w:lvl w:ilvl="4" w:tentative="0">
      <w:start w:val="1"/>
      <w:numFmt w:val="lowerLetter"/>
      <w:lvlText w:val="%5)"/>
      <w:lvlJc w:val="left"/>
      <w:pPr>
        <w:ind w:left="2900" w:hanging="420"/>
      </w:pPr>
    </w:lvl>
    <w:lvl w:ilvl="5" w:tentative="0">
      <w:start w:val="1"/>
      <w:numFmt w:val="lowerRoman"/>
      <w:lvlText w:val="%6."/>
      <w:lvlJc w:val="right"/>
      <w:pPr>
        <w:ind w:left="3320" w:hanging="420"/>
      </w:pPr>
    </w:lvl>
    <w:lvl w:ilvl="6" w:tentative="0">
      <w:start w:val="1"/>
      <w:numFmt w:val="decimal"/>
      <w:lvlText w:val="%7."/>
      <w:lvlJc w:val="left"/>
      <w:pPr>
        <w:ind w:left="3740" w:hanging="420"/>
      </w:pPr>
    </w:lvl>
    <w:lvl w:ilvl="7" w:tentative="0">
      <w:start w:val="1"/>
      <w:numFmt w:val="lowerLetter"/>
      <w:lvlText w:val="%8)"/>
      <w:lvlJc w:val="left"/>
      <w:pPr>
        <w:ind w:left="4160" w:hanging="420"/>
      </w:pPr>
    </w:lvl>
    <w:lvl w:ilvl="8" w:tentative="0">
      <w:start w:val="1"/>
      <w:numFmt w:val="lowerRoman"/>
      <w:lvlText w:val="%9."/>
      <w:lvlJc w:val="right"/>
      <w:pPr>
        <w:ind w:left="4580" w:hanging="420"/>
      </w:pPr>
    </w:lvl>
  </w:abstractNum>
  <w:abstractNum w:abstractNumId="6">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360E8480"/>
    <w:multiLevelType w:val="singleLevel"/>
    <w:tmpl w:val="360E8480"/>
    <w:lvl w:ilvl="0" w:tentative="0">
      <w:start w:val="2"/>
      <w:numFmt w:val="chineseCounting"/>
      <w:suff w:val="nothing"/>
      <w:lvlText w:val="（%1）"/>
      <w:lvlJc w:val="left"/>
      <w:rPr>
        <w:rFonts w:hint="eastAsia"/>
      </w:rPr>
    </w:lvl>
  </w:abstractNum>
  <w:abstractNum w:abstractNumId="8">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
  </w:num>
  <w:num w:numId="2">
    <w:abstractNumId w:val="8"/>
  </w:num>
  <w:num w:numId="3">
    <w:abstractNumId w:val="9"/>
  </w:num>
  <w:num w:numId="4">
    <w:abstractNumId w:val="10"/>
  </w:num>
  <w:num w:numId="5">
    <w:abstractNumId w:val="6"/>
  </w:num>
  <w:num w:numId="6">
    <w:abstractNumId w:val="4"/>
  </w:num>
  <w:num w:numId="7">
    <w:abstractNumId w:val="5"/>
  </w:num>
  <w:num w:numId="8">
    <w:abstractNumId w:val="1"/>
  </w:num>
  <w:num w:numId="9">
    <w:abstractNumId w:val="0"/>
  </w:num>
  <w:num w:numId="10">
    <w:abstractNumId w:val="2"/>
  </w:num>
  <w:num w:numId="11">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istrator">
    <w15:presenceInfo w15:providerId="None" w15:userId="Administra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1"/>
  <w:bordersDoNotSurroundFooter w:val="1"/>
  <w:revisionView w:markup="0"/>
  <w:trackRevisions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U2NGY2OWQ2ODE2OWVkZjNhYzUwMDdlZjAyOGJjMDIifQ=="/>
  </w:docVars>
  <w:rsids>
    <w:rsidRoot w:val="00000000"/>
    <w:rsid w:val="054537B8"/>
    <w:rsid w:val="19723A76"/>
    <w:rsid w:val="19D5DA33"/>
    <w:rsid w:val="1FBF8E30"/>
    <w:rsid w:val="242E2E8B"/>
    <w:rsid w:val="2BDF0DC0"/>
    <w:rsid w:val="2FF7110D"/>
    <w:rsid w:val="2FFFCED3"/>
    <w:rsid w:val="311C35EE"/>
    <w:rsid w:val="3F7FB4B5"/>
    <w:rsid w:val="3FAD4D11"/>
    <w:rsid w:val="40221C7C"/>
    <w:rsid w:val="4FB80849"/>
    <w:rsid w:val="5DB7E539"/>
    <w:rsid w:val="5F12521B"/>
    <w:rsid w:val="66DACB0B"/>
    <w:rsid w:val="697BF56A"/>
    <w:rsid w:val="6B6CE30F"/>
    <w:rsid w:val="6C7F1319"/>
    <w:rsid w:val="6D5D5B32"/>
    <w:rsid w:val="6DDF74AC"/>
    <w:rsid w:val="6EDA013D"/>
    <w:rsid w:val="6FAF0D8D"/>
    <w:rsid w:val="6FCFCADC"/>
    <w:rsid w:val="6FFA4FE6"/>
    <w:rsid w:val="7485672D"/>
    <w:rsid w:val="75FB0B04"/>
    <w:rsid w:val="79F7B683"/>
    <w:rsid w:val="7D73BCCE"/>
    <w:rsid w:val="7DE79FA0"/>
    <w:rsid w:val="7DEBCAFF"/>
    <w:rsid w:val="7EDD8B29"/>
    <w:rsid w:val="7FA514C2"/>
    <w:rsid w:val="7FE28C02"/>
    <w:rsid w:val="7FE323AB"/>
    <w:rsid w:val="7FF73252"/>
    <w:rsid w:val="7FFDF15C"/>
    <w:rsid w:val="93F36975"/>
    <w:rsid w:val="AADF2E0B"/>
    <w:rsid w:val="AF3F5406"/>
    <w:rsid w:val="B9D2CE32"/>
    <w:rsid w:val="BB7F118A"/>
    <w:rsid w:val="BFDF760F"/>
    <w:rsid w:val="BFFBBED2"/>
    <w:rsid w:val="C7EB2CB0"/>
    <w:rsid w:val="CD2464D5"/>
    <w:rsid w:val="DE7FF6A4"/>
    <w:rsid w:val="DEFF07CB"/>
    <w:rsid w:val="E79BB625"/>
    <w:rsid w:val="EBFF8850"/>
    <w:rsid w:val="F3DAEB57"/>
    <w:rsid w:val="F5B519C8"/>
    <w:rsid w:val="F6DEF973"/>
    <w:rsid w:val="FB3D6908"/>
    <w:rsid w:val="FBB7B09C"/>
    <w:rsid w:val="FCEF298F"/>
    <w:rsid w:val="FEB7BAAB"/>
    <w:rsid w:val="FF1D4DC2"/>
    <w:rsid w:val="FFF4E2CB"/>
    <w:rsid w:val="FFFF3E4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qFormat="1"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List Paragraph"/>
    <w:basedOn w:val="1"/>
    <w:qFormat/>
    <w:uiPriority w:val="34"/>
    <w:pPr>
      <w:ind w:firstLine="420" w:firstLineChars="200"/>
    </w:pPr>
  </w:style>
  <w:style w:type="paragraph" w:customStyle="1" w:styleId="7">
    <w:name w:val="正文1 Char Char Char"/>
    <w:basedOn w:val="1"/>
    <w:qFormat/>
    <w:uiPriority w:val="0"/>
    <w:pPr>
      <w:widowControl/>
      <w:spacing w:line="360" w:lineRule="auto"/>
      <w:ind w:firstLine="200" w:firstLineChars="200"/>
      <w:jc w:val="left"/>
    </w:pPr>
    <w:rPr>
      <w:rFonts w:ascii="宋体" w:hAnsi="宋体" w:eastAsia="宋体" w:cs="宋体"/>
      <w:kern w:val="0"/>
      <w:sz w:val="24"/>
      <w:szCs w:val="24"/>
    </w:rPr>
  </w:style>
  <w:style w:type="character" w:customStyle="1" w:styleId="8">
    <w:name w:val="页眉 Char"/>
    <w:basedOn w:val="5"/>
    <w:link w:val="3"/>
    <w:semiHidden/>
    <w:qFormat/>
    <w:uiPriority w:val="99"/>
    <w:rPr>
      <w:sz w:val="18"/>
      <w:szCs w:val="18"/>
    </w:rPr>
  </w:style>
  <w:style w:type="character" w:customStyle="1" w:styleId="9">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microsoft.com/office/2011/relationships/people" Target="peop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580</Words>
  <Characters>3311</Characters>
  <Lines>27</Lines>
  <Paragraphs>7</Paragraphs>
  <TotalTime>7</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2017-02-04T07:31:00Z</dcterms:created>
  <dc:creator>null,null,总收发</dc:creator>
  <cp:lastModifiedBy>Administrator</cp:lastModifiedBy>
  <cp:lastPrinted>2025-02-18T01:23:00Z</cp:lastPrinted>
  <dcterms:modified xsi:type="dcterms:W3CDTF">2025-02-18T09:11:37Z</dcterms:modified>
  <dc:title>××年××部门（单位）预算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7FB1188C1AC34DCE88D34B558F661D40_12</vt:lpwstr>
  </property>
</Properties>
</file>